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C3A2B" w:rsidR="006C1322" w:rsidP="00184D3C" w:rsidRDefault="007075D3" w14:paraId="3CF50C93" w14:textId="77777777">
      <w:pPr>
        <w:pStyle w:val="berschrift1"/>
        <w:numPr>
          <w:ilvl w:val="0"/>
          <w:numId w:val="0"/>
        </w:numPr>
        <w:ind w:left="432" w:hanging="432"/>
        <w:rPr>
          <w:rFonts w:asciiTheme="minorHAnsi" w:hAnsiTheme="minorHAnsi"/>
        </w:rPr>
      </w:pPr>
      <w:r w:rsidRPr="00FC3A2B">
        <w:rPr>
          <w:rFonts w:asciiTheme="minorHAnsi" w:hAnsiTheme="minorHAnsi"/>
        </w:rPr>
        <w:t>Hinweise zur Nutzun</w:t>
      </w:r>
      <w:r w:rsidRPr="00FC3A2B" w:rsidR="00712B73">
        <w:rPr>
          <w:rFonts w:asciiTheme="minorHAnsi" w:hAnsiTheme="minorHAnsi"/>
        </w:rPr>
        <w:t>g</w:t>
      </w:r>
      <w:r w:rsidRPr="00FC3A2B">
        <w:rPr>
          <w:rFonts w:asciiTheme="minorHAnsi" w:hAnsiTheme="minorHAnsi"/>
        </w:rPr>
        <w:t xml:space="preserve"> de</w:t>
      </w:r>
      <w:r w:rsidR="006C560D">
        <w:rPr>
          <w:rFonts w:asciiTheme="minorHAnsi" w:hAnsiTheme="minorHAnsi"/>
        </w:rPr>
        <w:t>s Formulars</w:t>
      </w:r>
    </w:p>
    <w:p w:rsidRPr="00FC3A2B" w:rsidR="002D509E" w:rsidP="002D509E" w:rsidRDefault="002D509E" w14:paraId="1FF04A6E" w14:textId="77777777">
      <w:pPr>
        <w:rPr>
          <w:rFonts w:asciiTheme="minorHAnsi" w:hAnsiTheme="minorHAnsi"/>
          <w:sz w:val="22"/>
          <w:szCs w:val="22"/>
        </w:rPr>
      </w:pPr>
      <w:r w:rsidRPr="00FC3A2B">
        <w:rPr>
          <w:rFonts w:asciiTheme="minorHAnsi" w:hAnsiTheme="minorHAnsi"/>
          <w:sz w:val="22"/>
          <w:szCs w:val="22"/>
        </w:rPr>
        <w:t>Ziel dieses Tools ist die Er</w:t>
      </w:r>
      <w:r w:rsidR="006C560D">
        <w:rPr>
          <w:rFonts w:asciiTheme="minorHAnsi" w:hAnsiTheme="minorHAnsi"/>
          <w:sz w:val="22"/>
          <w:szCs w:val="22"/>
        </w:rPr>
        <w:t xml:space="preserve">fassung und Beschreibung der Schnittstellen im Prozess und ggf. Ableitung von Verbesserungsmaßnahmen. Dieses Formular </w:t>
      </w:r>
      <w:r w:rsidRPr="00FC3A2B">
        <w:rPr>
          <w:rFonts w:asciiTheme="minorHAnsi" w:hAnsiTheme="minorHAnsi"/>
          <w:sz w:val="22"/>
          <w:szCs w:val="22"/>
        </w:rPr>
        <w:t>stellt ein wichtiges Hilfsmittel für die Qualitätsplanung dar.</w:t>
      </w:r>
    </w:p>
    <w:p w:rsidRPr="00FC3A2B" w:rsidR="002D509E" w:rsidP="002D509E" w:rsidRDefault="002D509E" w14:paraId="60642E6F" w14:textId="77777777">
      <w:pPr>
        <w:rPr>
          <w:rFonts w:asciiTheme="minorHAnsi" w:hAnsiTheme="minorHAnsi"/>
          <w:sz w:val="22"/>
          <w:szCs w:val="22"/>
        </w:rPr>
      </w:pPr>
    </w:p>
    <w:p w:rsidRPr="00FC3A2B" w:rsidR="002D509E" w:rsidP="5BE4D238" w:rsidRDefault="002D509E" w14:paraId="7E56354F" w14:textId="04FCE390">
      <w:pPr>
        <w:rPr>
          <w:rFonts w:asciiTheme="minorHAnsi" w:hAnsiTheme="minorHAnsi"/>
          <w:sz w:val="22"/>
          <w:szCs w:val="22"/>
        </w:rPr>
      </w:pPr>
      <w:r w:rsidRPr="5BE4D238">
        <w:rPr>
          <w:rFonts w:asciiTheme="minorHAnsi" w:hAnsiTheme="minorHAnsi"/>
          <w:sz w:val="22"/>
          <w:szCs w:val="22"/>
        </w:rPr>
        <w:t xml:space="preserve"> Für die Abbildung und Analyse der Biobankprozesse ergibt sich folgende Vorgehensweise:</w:t>
      </w:r>
      <w:r>
        <w:br/>
      </w:r>
    </w:p>
    <w:p w:rsidRPr="00FC3A2B" w:rsidR="002D509E" w:rsidP="002D509E" w:rsidRDefault="002D509E" w14:paraId="4C48017F"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Pr="00FC3A2B" w:rsidR="002D509E" w:rsidP="7E0AAEB2" w:rsidRDefault="006C560D" w14:paraId="016E5143" w14:textId="5AAE670B">
      <w:pPr>
        <w:rPr>
          <w:rFonts w:asciiTheme="minorHAnsi" w:hAnsiTheme="minorHAnsi"/>
          <w:sz w:val="22"/>
          <w:szCs w:val="22"/>
        </w:rPr>
      </w:pPr>
      <w:r w:rsidRPr="7E0AAEB2">
        <w:rPr>
          <w:rFonts w:asciiTheme="minorHAnsi" w:hAnsiTheme="minorHAnsi"/>
          <w:sz w:val="22"/>
          <w:szCs w:val="22"/>
        </w:rPr>
        <w:t>Z</w:t>
      </w:r>
      <w:r w:rsidRPr="7E0AAEB2" w:rsidR="002D509E">
        <w:rPr>
          <w:rFonts w:asciiTheme="minorHAnsi" w:hAnsiTheme="minorHAnsi"/>
          <w:sz w:val="22"/>
          <w:szCs w:val="22"/>
        </w:rPr>
        <w:t xml:space="preserve">unächst </w:t>
      </w:r>
      <w:r w:rsidRPr="7E0AAEB2">
        <w:rPr>
          <w:rFonts w:asciiTheme="minorHAnsi" w:hAnsiTheme="minorHAnsi"/>
          <w:sz w:val="22"/>
          <w:szCs w:val="22"/>
        </w:rPr>
        <w:t>beschreiben Sie auf Basis der Prozessmatrix d</w:t>
      </w:r>
      <w:r w:rsidRPr="7E0AAEB2" w:rsidR="002D509E">
        <w:rPr>
          <w:rFonts w:asciiTheme="minorHAnsi" w:hAnsiTheme="minorHAnsi"/>
          <w:sz w:val="22"/>
          <w:szCs w:val="22"/>
        </w:rPr>
        <w:t>ie</w:t>
      </w:r>
      <w:r w:rsidRPr="7E0AAEB2" w:rsidR="199A1FCA">
        <w:rPr>
          <w:rFonts w:asciiTheme="minorHAnsi" w:hAnsiTheme="minorHAnsi"/>
          <w:sz w:val="22"/>
          <w:szCs w:val="22"/>
        </w:rPr>
        <w:t xml:space="preserve"> Schnittstellen bzw. Ihre jeweilige</w:t>
      </w:r>
      <w:r w:rsidRPr="7E0AAEB2" w:rsidR="002D509E">
        <w:rPr>
          <w:rFonts w:asciiTheme="minorHAnsi" w:hAnsiTheme="minorHAnsi"/>
          <w:sz w:val="22"/>
          <w:szCs w:val="22"/>
        </w:rPr>
        <w:t xml:space="preserve"> </w:t>
      </w:r>
      <w:r w:rsidRPr="7E0AAEB2">
        <w:rPr>
          <w:rFonts w:asciiTheme="minorHAnsi" w:hAnsiTheme="minorHAnsi"/>
          <w:sz w:val="22"/>
          <w:szCs w:val="22"/>
        </w:rPr>
        <w:t>Kunden-</w:t>
      </w:r>
      <w:r w:rsidRPr="7E0AAEB2" w:rsidR="4157A79B">
        <w:rPr>
          <w:rFonts w:asciiTheme="minorHAnsi" w:hAnsiTheme="minorHAnsi"/>
          <w:sz w:val="22"/>
          <w:szCs w:val="22"/>
        </w:rPr>
        <w:t>Zulieferer</w:t>
      </w:r>
      <w:r w:rsidRPr="7E0AAEB2" w:rsidR="44817225">
        <w:rPr>
          <w:rFonts w:asciiTheme="minorHAnsi" w:hAnsiTheme="minorHAnsi"/>
          <w:sz w:val="22"/>
          <w:szCs w:val="22"/>
        </w:rPr>
        <w:t>-K</w:t>
      </w:r>
      <w:r w:rsidRPr="7E0AAEB2" w:rsidR="4157A79B">
        <w:rPr>
          <w:rFonts w:asciiTheme="minorHAnsi" w:hAnsiTheme="minorHAnsi"/>
          <w:sz w:val="22"/>
          <w:szCs w:val="22"/>
        </w:rPr>
        <w:t xml:space="preserve">ette für </w:t>
      </w:r>
      <w:r w:rsidRPr="7E0AAEB2" w:rsidR="646440EF">
        <w:rPr>
          <w:rFonts w:asciiTheme="minorHAnsi" w:hAnsiTheme="minorHAnsi"/>
          <w:sz w:val="22"/>
          <w:szCs w:val="22"/>
        </w:rPr>
        <w:t xml:space="preserve">jeden </w:t>
      </w:r>
      <w:r w:rsidRPr="7E0AAEB2" w:rsidR="4157A79B">
        <w:rPr>
          <w:rFonts w:asciiTheme="minorHAnsi" w:hAnsiTheme="minorHAnsi"/>
          <w:sz w:val="22"/>
          <w:szCs w:val="22"/>
        </w:rPr>
        <w:t>ihre</w:t>
      </w:r>
      <w:r w:rsidRPr="7E0AAEB2" w:rsidR="69807309">
        <w:rPr>
          <w:rFonts w:asciiTheme="minorHAnsi" w:hAnsiTheme="minorHAnsi"/>
          <w:sz w:val="22"/>
          <w:szCs w:val="22"/>
        </w:rPr>
        <w:t>r</w:t>
      </w:r>
      <w:r w:rsidRPr="7E0AAEB2" w:rsidR="4157A79B">
        <w:rPr>
          <w:rFonts w:asciiTheme="minorHAnsi" w:hAnsiTheme="minorHAnsi"/>
          <w:sz w:val="22"/>
          <w:szCs w:val="22"/>
        </w:rPr>
        <w:t xml:space="preserve"> Kernprozess</w:t>
      </w:r>
      <w:r w:rsidRPr="7E0AAEB2" w:rsidR="4D7919A1">
        <w:rPr>
          <w:rFonts w:asciiTheme="minorHAnsi" w:hAnsiTheme="minorHAnsi"/>
          <w:sz w:val="22"/>
          <w:szCs w:val="22"/>
        </w:rPr>
        <w:t>e</w:t>
      </w:r>
      <w:r w:rsidRPr="7E0AAEB2" w:rsidR="0AD03F63">
        <w:rPr>
          <w:rFonts w:asciiTheme="minorHAnsi" w:hAnsiTheme="minorHAnsi"/>
          <w:sz w:val="22"/>
          <w:szCs w:val="22"/>
        </w:rPr>
        <w:t xml:space="preserve"> in</w:t>
      </w:r>
      <w:r w:rsidRPr="7E0AAEB2">
        <w:rPr>
          <w:rFonts w:asciiTheme="minorHAnsi" w:hAnsiTheme="minorHAnsi"/>
          <w:sz w:val="22"/>
          <w:szCs w:val="22"/>
        </w:rPr>
        <w:t xml:space="preserve"> de</w:t>
      </w:r>
      <w:r w:rsidRPr="7E0AAEB2" w:rsidR="002D509E">
        <w:rPr>
          <w:rFonts w:asciiTheme="minorHAnsi" w:hAnsiTheme="minorHAnsi"/>
          <w:sz w:val="22"/>
          <w:szCs w:val="22"/>
        </w:rPr>
        <w:t>r Biobank</w:t>
      </w:r>
      <w:r w:rsidRPr="7E0AAEB2" w:rsidR="1CFE4F66">
        <w:rPr>
          <w:rFonts w:asciiTheme="minorHAnsi" w:hAnsiTheme="minorHAnsi"/>
          <w:sz w:val="22"/>
          <w:szCs w:val="22"/>
        </w:rPr>
        <w:t>. Be</w:t>
      </w:r>
      <w:r w:rsidRPr="7E0AAEB2" w:rsidR="5FEE5AF2">
        <w:rPr>
          <w:rFonts w:asciiTheme="minorHAnsi" w:hAnsiTheme="minorHAnsi"/>
          <w:sz w:val="22"/>
          <w:szCs w:val="22"/>
        </w:rPr>
        <w:t xml:space="preserve">schreiben </w:t>
      </w:r>
      <w:r w:rsidR="00D27035">
        <w:rPr>
          <w:rFonts w:asciiTheme="minorHAnsi" w:hAnsiTheme="minorHAnsi"/>
          <w:sz w:val="22"/>
          <w:szCs w:val="22"/>
        </w:rPr>
        <w:t>S</w:t>
      </w:r>
      <w:r w:rsidRPr="7E0AAEB2" w:rsidR="5FEE5AF2">
        <w:rPr>
          <w:rFonts w:asciiTheme="minorHAnsi" w:hAnsiTheme="minorHAnsi"/>
          <w:sz w:val="22"/>
          <w:szCs w:val="22"/>
        </w:rPr>
        <w:t xml:space="preserve">ie die </w:t>
      </w:r>
      <w:r w:rsidRPr="7E0AAEB2" w:rsidR="1CFE4F66">
        <w:rPr>
          <w:rFonts w:asciiTheme="minorHAnsi" w:hAnsiTheme="minorHAnsi"/>
          <w:sz w:val="22"/>
          <w:szCs w:val="22"/>
        </w:rPr>
        <w:t xml:space="preserve">Relevanz der </w:t>
      </w:r>
      <w:r w:rsidRPr="7E0AAEB2" w:rsidR="270C5B2D">
        <w:rPr>
          <w:rFonts w:asciiTheme="minorHAnsi" w:hAnsiTheme="minorHAnsi"/>
          <w:sz w:val="22"/>
          <w:szCs w:val="22"/>
        </w:rPr>
        <w:t xml:space="preserve">Schnittstelle für den Prozess und benennen </w:t>
      </w:r>
      <w:r w:rsidR="00D27035">
        <w:rPr>
          <w:rFonts w:asciiTheme="minorHAnsi" w:hAnsiTheme="minorHAnsi"/>
          <w:sz w:val="22"/>
          <w:szCs w:val="22"/>
        </w:rPr>
        <w:t>S</w:t>
      </w:r>
      <w:r w:rsidRPr="7E0AAEB2" w:rsidR="270C5B2D">
        <w:rPr>
          <w:rFonts w:asciiTheme="minorHAnsi" w:hAnsiTheme="minorHAnsi"/>
          <w:sz w:val="22"/>
          <w:szCs w:val="22"/>
        </w:rPr>
        <w:t>ie konkret Verantwortliche und Ansprechpartner</w:t>
      </w:r>
      <w:r w:rsidR="00D27035">
        <w:rPr>
          <w:rFonts w:asciiTheme="minorHAnsi" w:hAnsiTheme="minorHAnsi"/>
          <w:sz w:val="22"/>
          <w:szCs w:val="22"/>
        </w:rPr>
        <w:t>.</w:t>
      </w:r>
    </w:p>
    <w:p w:rsidRPr="00FC3A2B" w:rsidR="002D509E" w:rsidP="002D509E" w:rsidRDefault="002D509E" w14:paraId="00302EF1" w14:textId="77777777">
      <w:pPr>
        <w:rPr>
          <w:rFonts w:asciiTheme="minorHAnsi" w:hAnsiTheme="minorHAnsi"/>
          <w:sz w:val="22"/>
          <w:szCs w:val="22"/>
        </w:rPr>
      </w:pPr>
    </w:p>
    <w:p w:rsidRPr="00FC3A2B" w:rsidR="002D509E" w:rsidP="002D509E" w:rsidRDefault="002D509E" w14:paraId="53857E7C"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Pr="00FC3A2B" w:rsidR="002D509E" w:rsidP="7E0AAEB2" w:rsidRDefault="45C1540F" w14:paraId="43524375" w14:textId="0FF78BE2">
      <w:pPr>
        <w:rPr>
          <w:rFonts w:asciiTheme="minorHAnsi" w:hAnsiTheme="minorHAnsi"/>
          <w:sz w:val="22"/>
          <w:szCs w:val="22"/>
        </w:rPr>
      </w:pPr>
      <w:r w:rsidRPr="7E0AAEB2">
        <w:rPr>
          <w:rFonts w:asciiTheme="minorHAnsi" w:hAnsiTheme="minorHAnsi"/>
          <w:sz w:val="22"/>
          <w:szCs w:val="22"/>
        </w:rPr>
        <w:t>E</w:t>
      </w:r>
      <w:r w:rsidRPr="7E0AAEB2" w:rsidR="6BC39D28">
        <w:rPr>
          <w:rFonts w:asciiTheme="minorHAnsi" w:hAnsiTheme="minorHAnsi"/>
          <w:sz w:val="22"/>
          <w:szCs w:val="22"/>
        </w:rPr>
        <w:t>r</w:t>
      </w:r>
      <w:r w:rsidRPr="7E0AAEB2">
        <w:rPr>
          <w:rFonts w:asciiTheme="minorHAnsi" w:hAnsiTheme="minorHAnsi"/>
          <w:sz w:val="22"/>
          <w:szCs w:val="22"/>
        </w:rPr>
        <w:t xml:space="preserve">arbeiten </w:t>
      </w:r>
      <w:r w:rsidR="00D27035">
        <w:rPr>
          <w:rFonts w:asciiTheme="minorHAnsi" w:hAnsiTheme="minorHAnsi"/>
          <w:sz w:val="22"/>
          <w:szCs w:val="22"/>
        </w:rPr>
        <w:t>S</w:t>
      </w:r>
      <w:r w:rsidRPr="7E0AAEB2">
        <w:rPr>
          <w:rFonts w:asciiTheme="minorHAnsi" w:hAnsiTheme="minorHAnsi"/>
          <w:sz w:val="22"/>
          <w:szCs w:val="22"/>
        </w:rPr>
        <w:t xml:space="preserve">ie im </w:t>
      </w:r>
      <w:r w:rsidRPr="7E0AAEB2" w:rsidR="33D6AA66">
        <w:rPr>
          <w:rFonts w:asciiTheme="minorHAnsi" w:hAnsiTheme="minorHAnsi"/>
          <w:sz w:val="22"/>
          <w:szCs w:val="22"/>
        </w:rPr>
        <w:t>T</w:t>
      </w:r>
      <w:r w:rsidRPr="7E0AAEB2" w:rsidR="002D509E">
        <w:rPr>
          <w:rFonts w:asciiTheme="minorHAnsi" w:hAnsiTheme="minorHAnsi"/>
          <w:sz w:val="22"/>
          <w:szCs w:val="22"/>
        </w:rPr>
        <w:t xml:space="preserve">eam </w:t>
      </w:r>
      <w:r w:rsidRPr="7E0AAEB2" w:rsidR="7B398E64">
        <w:rPr>
          <w:rFonts w:asciiTheme="minorHAnsi" w:hAnsiTheme="minorHAnsi"/>
          <w:sz w:val="22"/>
          <w:szCs w:val="22"/>
        </w:rPr>
        <w:t xml:space="preserve">den Aufgabenkatalog </w:t>
      </w:r>
      <w:r w:rsidRPr="7E0AAEB2" w:rsidR="639D1765">
        <w:rPr>
          <w:rFonts w:asciiTheme="minorHAnsi" w:hAnsiTheme="minorHAnsi"/>
          <w:sz w:val="22"/>
          <w:szCs w:val="22"/>
        </w:rPr>
        <w:t>für jeden Teilprozess: W</w:t>
      </w:r>
      <w:r w:rsidRPr="7E0AAEB2" w:rsidR="32C5D65D">
        <w:rPr>
          <w:rFonts w:asciiTheme="minorHAnsi" w:hAnsiTheme="minorHAnsi"/>
          <w:sz w:val="22"/>
          <w:szCs w:val="22"/>
        </w:rPr>
        <w:t>e</w:t>
      </w:r>
      <w:r w:rsidRPr="7E0AAEB2" w:rsidR="639D1765">
        <w:rPr>
          <w:rFonts w:asciiTheme="minorHAnsi" w:hAnsiTheme="minorHAnsi"/>
          <w:sz w:val="22"/>
          <w:szCs w:val="22"/>
        </w:rPr>
        <w:t>r hat hier welche Aufgabe</w:t>
      </w:r>
      <w:r w:rsidRPr="7E0AAEB2" w:rsidR="4AC13B54">
        <w:rPr>
          <w:rFonts w:asciiTheme="minorHAnsi" w:hAnsiTheme="minorHAnsi"/>
          <w:sz w:val="22"/>
          <w:szCs w:val="22"/>
        </w:rPr>
        <w:t xml:space="preserve"> </w:t>
      </w:r>
      <w:r w:rsidRPr="7E0AAEB2" w:rsidR="7B398E64">
        <w:rPr>
          <w:rFonts w:asciiTheme="minorHAnsi" w:hAnsiTheme="minorHAnsi"/>
          <w:sz w:val="22"/>
          <w:szCs w:val="22"/>
        </w:rPr>
        <w:t>und legen</w:t>
      </w:r>
      <w:r w:rsidRPr="7E0AAEB2" w:rsidR="23B3B74A">
        <w:rPr>
          <w:rFonts w:asciiTheme="minorHAnsi" w:hAnsiTheme="minorHAnsi"/>
          <w:sz w:val="22"/>
          <w:szCs w:val="22"/>
        </w:rPr>
        <w:t xml:space="preserve"> sie</w:t>
      </w:r>
      <w:r w:rsidRPr="7E0AAEB2" w:rsidR="7B398E64">
        <w:rPr>
          <w:rFonts w:asciiTheme="minorHAnsi" w:hAnsiTheme="minorHAnsi"/>
          <w:sz w:val="22"/>
          <w:szCs w:val="22"/>
        </w:rPr>
        <w:t xml:space="preserve"> konkrete </w:t>
      </w:r>
      <w:r w:rsidR="00D27035">
        <w:rPr>
          <w:rFonts w:asciiTheme="minorHAnsi" w:hAnsiTheme="minorHAnsi"/>
          <w:sz w:val="22"/>
          <w:szCs w:val="22"/>
        </w:rPr>
        <w:t>Ü</w:t>
      </w:r>
      <w:r w:rsidRPr="7E0AAEB2" w:rsidR="7B398E64">
        <w:rPr>
          <w:rFonts w:asciiTheme="minorHAnsi" w:hAnsiTheme="minorHAnsi"/>
          <w:sz w:val="22"/>
          <w:szCs w:val="22"/>
        </w:rPr>
        <w:t>bergabepunkte fes</w:t>
      </w:r>
      <w:r w:rsidR="00D27035">
        <w:rPr>
          <w:rFonts w:asciiTheme="minorHAnsi" w:hAnsiTheme="minorHAnsi"/>
          <w:sz w:val="22"/>
          <w:szCs w:val="22"/>
        </w:rPr>
        <w:t>t</w:t>
      </w:r>
      <w:r w:rsidRPr="7E0AAEB2" w:rsidR="4682132A">
        <w:rPr>
          <w:rFonts w:asciiTheme="minorHAnsi" w:hAnsiTheme="minorHAnsi"/>
          <w:sz w:val="22"/>
          <w:szCs w:val="22"/>
        </w:rPr>
        <w:t xml:space="preserve">. </w:t>
      </w:r>
      <w:r w:rsidRPr="7E0AAEB2" w:rsidR="002D509E">
        <w:rPr>
          <w:rFonts w:asciiTheme="minorHAnsi" w:hAnsiTheme="minorHAnsi"/>
          <w:sz w:val="22"/>
          <w:szCs w:val="22"/>
        </w:rPr>
        <w:t xml:space="preserve">Weiterhin nennen Sie bitte die Prozessverantwortlichen und ordnen die im Prozessablauf beteiligten Funktionen (Abteilungen) zu. Nach der Ermittlung der </w:t>
      </w:r>
      <w:r w:rsidRPr="7E0AAEB2" w:rsidR="006C560D">
        <w:rPr>
          <w:rFonts w:asciiTheme="minorHAnsi" w:hAnsiTheme="minorHAnsi"/>
          <w:sz w:val="22"/>
          <w:szCs w:val="22"/>
        </w:rPr>
        <w:t xml:space="preserve">Verbesserungspotentiale </w:t>
      </w:r>
      <w:r w:rsidRPr="7E0AAEB2" w:rsidR="002D509E">
        <w:rPr>
          <w:rFonts w:asciiTheme="minorHAnsi" w:hAnsiTheme="minorHAnsi"/>
          <w:sz w:val="22"/>
          <w:szCs w:val="22"/>
        </w:rPr>
        <w:t xml:space="preserve">ergänzen Sie </w:t>
      </w:r>
      <w:r w:rsidRPr="7E0AAEB2" w:rsidR="006C560D">
        <w:rPr>
          <w:rFonts w:asciiTheme="minorHAnsi" w:hAnsiTheme="minorHAnsi"/>
          <w:sz w:val="22"/>
          <w:szCs w:val="22"/>
        </w:rPr>
        <w:t>Verantwortlichkeiten</w:t>
      </w:r>
      <w:r w:rsidRPr="7E0AAEB2" w:rsidR="002D509E">
        <w:rPr>
          <w:rFonts w:asciiTheme="minorHAnsi" w:hAnsiTheme="minorHAnsi"/>
          <w:sz w:val="22"/>
          <w:szCs w:val="22"/>
        </w:rPr>
        <w:t>.</w:t>
      </w:r>
    </w:p>
    <w:p w:rsidRPr="00FC3A2B" w:rsidR="002D509E" w:rsidP="002D509E" w:rsidRDefault="002D509E" w14:paraId="45F2BCDD" w14:textId="77777777">
      <w:pPr>
        <w:rPr>
          <w:rFonts w:asciiTheme="minorHAnsi" w:hAnsiTheme="minorHAnsi"/>
          <w:sz w:val="22"/>
          <w:szCs w:val="22"/>
        </w:rPr>
      </w:pPr>
    </w:p>
    <w:p w:rsidRPr="00FC3A2B" w:rsidR="002D509E" w:rsidP="002D509E" w:rsidRDefault="002D509E" w14:paraId="0C445091" w14:textId="77777777">
      <w:pPr>
        <w:rPr>
          <w:rFonts w:asciiTheme="minorHAnsi" w:hAnsiTheme="minorHAnsi"/>
          <w:sz w:val="22"/>
          <w:szCs w:val="22"/>
        </w:rPr>
      </w:pPr>
      <w:r w:rsidRPr="00FC3A2B">
        <w:rPr>
          <w:rFonts w:asciiTheme="minorHAnsi" w:hAnsiTheme="minorHAnsi"/>
          <w:sz w:val="22"/>
          <w:szCs w:val="22"/>
        </w:rPr>
        <w:t xml:space="preserve">      3.  Schritt: </w:t>
      </w:r>
    </w:p>
    <w:p w:rsidRPr="00FC3A2B" w:rsidR="002D509E" w:rsidP="002D509E" w:rsidRDefault="002D509E" w14:paraId="33D37BD4" w14:textId="77777777">
      <w:pPr>
        <w:rPr>
          <w:rFonts w:asciiTheme="minorHAnsi" w:hAnsiTheme="minorHAnsi"/>
          <w:sz w:val="22"/>
          <w:szCs w:val="22"/>
        </w:rPr>
      </w:pPr>
      <w:r w:rsidRPr="00FC3A2B">
        <w:rPr>
          <w:rFonts w:asciiTheme="minorHAnsi" w:hAnsiTheme="minorHAnsi"/>
          <w:sz w:val="22"/>
          <w:szCs w:val="22"/>
        </w:rPr>
        <w:t xml:space="preserve">Mit den Prozessverantwortlichen, den beteiligten Abteilungen und </w:t>
      </w:r>
      <w:bookmarkStart w:name="_GoBack" w:id="0"/>
      <w:bookmarkEnd w:id="0"/>
      <w:r w:rsidRPr="00FC3A2B">
        <w:rPr>
          <w:rFonts w:asciiTheme="minorHAnsi" w:hAnsiTheme="minorHAnsi"/>
          <w:sz w:val="22"/>
          <w:szCs w:val="22"/>
        </w:rPr>
        <w:t xml:space="preserve">dem QMB werden anschließend für die einzelnen Abläufe </w:t>
      </w:r>
      <w:r w:rsidR="006C560D">
        <w:rPr>
          <w:rFonts w:asciiTheme="minorHAnsi" w:hAnsiTheme="minorHAnsi"/>
          <w:sz w:val="22"/>
          <w:szCs w:val="22"/>
        </w:rPr>
        <w:t xml:space="preserve">Maßnahmen abgeleitet und Aufgaben </w:t>
      </w:r>
      <w:r w:rsidRPr="00FC3A2B">
        <w:rPr>
          <w:rFonts w:asciiTheme="minorHAnsi" w:hAnsiTheme="minorHAnsi"/>
          <w:sz w:val="22"/>
          <w:szCs w:val="22"/>
        </w:rPr>
        <w:t>formuliert. Bestehende Dokumente ordnen Sie bitte zu (Dateinamen nen</w:t>
      </w:r>
      <w:r w:rsidR="006C560D">
        <w:rPr>
          <w:rFonts w:asciiTheme="minorHAnsi" w:hAnsiTheme="minorHAnsi"/>
          <w:sz w:val="22"/>
          <w:szCs w:val="22"/>
        </w:rPr>
        <w:t xml:space="preserve">nen). </w:t>
      </w:r>
    </w:p>
    <w:p w:rsidRPr="00FC3A2B" w:rsidR="002D509E" w:rsidP="002D509E" w:rsidRDefault="002D509E" w14:paraId="534253D9" w14:textId="77777777">
      <w:pPr>
        <w:rPr>
          <w:rFonts w:asciiTheme="minorHAnsi" w:hAnsiTheme="minorHAnsi"/>
          <w:sz w:val="22"/>
          <w:szCs w:val="22"/>
        </w:rPr>
      </w:pPr>
      <w:r w:rsidRPr="00FC3A2B">
        <w:rPr>
          <w:rFonts w:asciiTheme="minorHAnsi" w:hAnsiTheme="minorHAnsi"/>
          <w:sz w:val="22"/>
          <w:szCs w:val="22"/>
        </w:rPr>
        <w:br/>
      </w:r>
      <w:r w:rsidRPr="00FC3A2B">
        <w:rPr>
          <w:rFonts w:asciiTheme="minorHAnsi" w:hAnsiTheme="minorHAnsi"/>
          <w:sz w:val="22"/>
          <w:szCs w:val="22"/>
        </w:rPr>
        <w:t xml:space="preserve">      4. Schritt: </w:t>
      </w:r>
    </w:p>
    <w:p w:rsidRPr="00FC3A2B" w:rsidR="002D509E" w:rsidP="002D509E" w:rsidRDefault="002D509E" w14:paraId="329791E3" w14:textId="77777777">
      <w:pPr>
        <w:rPr>
          <w:rFonts w:asciiTheme="minorHAnsi" w:hAnsiTheme="minorHAnsi"/>
          <w:sz w:val="22"/>
          <w:szCs w:val="22"/>
        </w:rPr>
      </w:pPr>
      <w:r w:rsidRPr="00FC3A2B">
        <w:rPr>
          <w:rFonts w:asciiTheme="minorHAnsi" w:hAnsiTheme="minorHAnsi"/>
          <w:sz w:val="22"/>
          <w:szCs w:val="22"/>
        </w:rPr>
        <w:t xml:space="preserve">Mit den Prozessverantwortlichen </w:t>
      </w:r>
      <w:r w:rsidR="006C560D">
        <w:rPr>
          <w:rFonts w:asciiTheme="minorHAnsi" w:hAnsiTheme="minorHAnsi"/>
          <w:sz w:val="22"/>
          <w:szCs w:val="22"/>
        </w:rPr>
        <w:t>wird eine Vereinbarung zur gemeinsamen Zusammenarbeit erstellt (Dienstleistungsvereinbarung, Qualitätssicherungsvereinbarung, Service Level Agreement). Diese wird von allen Beteiligten als bindend freigegeben und dient zukünftig zur Messung und Analyse der Ergebnisse zur Zusammenarbeit.</w:t>
      </w:r>
    </w:p>
    <w:p w:rsidRPr="00FC3A2B" w:rsidR="00D01558" w:rsidP="000D4212" w:rsidRDefault="00D01558" w14:paraId="7BC47413" w14:textId="77777777">
      <w:pPr>
        <w:jc w:val="both"/>
        <w:rPr>
          <w:rFonts w:asciiTheme="minorHAnsi" w:hAnsiTheme="minorHAnsi"/>
          <w:kern w:val="28"/>
          <w:sz w:val="24"/>
          <w:szCs w:val="24"/>
        </w:rPr>
      </w:pPr>
    </w:p>
    <w:p w:rsidRPr="00184D3C" w:rsidR="00184D3C" w:rsidP="00184D3C" w:rsidRDefault="00184D3C" w14:paraId="09EC4904" w14:textId="05B21020">
      <w:pPr>
        <w:spacing w:before="0"/>
        <w:rPr>
          <w:rFonts w:asciiTheme="minorHAnsi" w:hAnsiTheme="minorHAnsi" w:eastAsiaTheme="minorHAnsi" w:cstheme="minorBidi"/>
          <w:b/>
          <w:sz w:val="24"/>
          <w:szCs w:val="24"/>
          <w:lang w:eastAsia="en-US"/>
        </w:rPr>
      </w:pPr>
    </w:p>
    <w:tbl>
      <w:tblPr>
        <w:tblStyle w:val="Tabellenraster1"/>
        <w:tblW w:w="0" w:type="auto"/>
        <w:tblInd w:w="-5" w:type="dxa"/>
        <w:tblLook w:val="04A0" w:firstRow="1" w:lastRow="0" w:firstColumn="1" w:lastColumn="0" w:noHBand="0" w:noVBand="1"/>
      </w:tblPr>
      <w:tblGrid>
        <w:gridCol w:w="2977"/>
        <w:gridCol w:w="2835"/>
        <w:gridCol w:w="3260"/>
        <w:gridCol w:w="2835"/>
        <w:gridCol w:w="2658"/>
      </w:tblGrid>
      <w:tr w:rsidRPr="00184D3C" w:rsidR="00A866BA" w:rsidTr="7E0AAEB2" w14:paraId="19CD2F39" w14:textId="77777777">
        <w:trPr>
          <w:trHeight w:val="454"/>
        </w:trPr>
        <w:tc>
          <w:tcPr>
            <w:tcW w:w="2977" w:type="dxa"/>
            <w:shd w:val="clear" w:color="auto" w:fill="F2F2F2" w:themeFill="background1" w:themeFillShade="F2"/>
          </w:tcPr>
          <w:p w:rsidRPr="00184D3C" w:rsidR="00A866BA" w:rsidP="00184D3C" w:rsidRDefault="00A866BA" w14:paraId="53C058B8" w14:textId="6A57B2A7">
            <w:pPr>
              <w:spacing w:before="0"/>
              <w:rPr>
                <w:rFonts w:asciiTheme="minorHAnsi" w:hAnsiTheme="minorHAnsi"/>
                <w:b/>
                <w:sz w:val="24"/>
                <w:szCs w:val="24"/>
              </w:rPr>
            </w:pPr>
            <w:r w:rsidRPr="00184D3C">
              <w:rPr>
                <w:rFonts w:asciiTheme="minorHAnsi" w:hAnsiTheme="minorHAnsi"/>
                <w:b/>
                <w:sz w:val="24"/>
                <w:szCs w:val="24"/>
              </w:rPr>
              <w:t xml:space="preserve">Prozess  </w:t>
            </w:r>
          </w:p>
        </w:tc>
        <w:tc>
          <w:tcPr>
            <w:tcW w:w="11588" w:type="dxa"/>
            <w:gridSpan w:val="4"/>
            <w:shd w:val="clear" w:color="auto" w:fill="F2F2F2" w:themeFill="background1" w:themeFillShade="F2"/>
            <w:vAlign w:val="center"/>
          </w:tcPr>
          <w:p w:rsidRPr="00A866BA" w:rsidR="00A866BA" w:rsidP="00184D3C" w:rsidRDefault="00A866BA" w14:paraId="19D19EFE" w14:textId="016E5042">
            <w:pPr>
              <w:spacing w:before="0"/>
              <w:rPr>
                <w:rFonts w:asciiTheme="minorHAnsi" w:hAnsiTheme="minorHAnsi"/>
                <w:b/>
                <w:i/>
                <w:sz w:val="24"/>
                <w:szCs w:val="24"/>
              </w:rPr>
            </w:pPr>
            <w:r>
              <w:rPr>
                <w:rFonts w:asciiTheme="minorHAnsi" w:hAnsiTheme="minorHAnsi"/>
                <w:i/>
                <w:sz w:val="24"/>
                <w:szCs w:val="24"/>
              </w:rPr>
              <w:t xml:space="preserve">Bspw. </w:t>
            </w:r>
            <w:r w:rsidRPr="00A866BA">
              <w:rPr>
                <w:rFonts w:asciiTheme="minorHAnsi" w:hAnsiTheme="minorHAnsi"/>
                <w:i/>
                <w:sz w:val="24"/>
                <w:szCs w:val="24"/>
              </w:rPr>
              <w:t>Probeneingang</w:t>
            </w:r>
          </w:p>
        </w:tc>
      </w:tr>
      <w:tr w:rsidRPr="00184D3C" w:rsidR="00A866BA" w:rsidTr="7E0AAEB2" w14:paraId="38EDAC10" w14:textId="77777777">
        <w:tc>
          <w:tcPr>
            <w:tcW w:w="2977" w:type="dxa"/>
          </w:tcPr>
          <w:p w:rsidRPr="00184D3C" w:rsidR="00A866BA" w:rsidP="00184D3C" w:rsidRDefault="00A866BA" w14:paraId="311483D6" w14:textId="55F10D49">
            <w:pPr>
              <w:spacing w:before="0"/>
              <w:rPr>
                <w:rFonts w:asciiTheme="minorHAnsi" w:hAnsiTheme="minorHAnsi"/>
              </w:rPr>
            </w:pPr>
            <w:r w:rsidRPr="00184D3C">
              <w:rPr>
                <w:rFonts w:asciiTheme="minorHAnsi" w:hAnsiTheme="minorHAnsi"/>
                <w:b/>
                <w:sz w:val="24"/>
                <w:szCs w:val="24"/>
              </w:rPr>
              <w:t>Kunden- Zuliefererkette</w:t>
            </w:r>
          </w:p>
        </w:tc>
        <w:tc>
          <w:tcPr>
            <w:tcW w:w="2835" w:type="dxa"/>
          </w:tcPr>
          <w:p w:rsidRPr="00A866BA" w:rsidR="00A866BA" w:rsidP="00184D3C" w:rsidRDefault="00A866BA" w14:paraId="79CFEB4C" w14:textId="546B3D1E">
            <w:pPr>
              <w:spacing w:before="0"/>
              <w:rPr>
                <w:rFonts w:asciiTheme="minorHAnsi" w:hAnsiTheme="minorHAnsi"/>
                <w:i/>
              </w:rPr>
            </w:pPr>
            <w:r w:rsidRPr="00A866BA">
              <w:rPr>
                <w:rFonts w:asciiTheme="minorHAnsi" w:hAnsiTheme="minorHAnsi"/>
                <w:i/>
              </w:rPr>
              <w:t>Probenahme</w:t>
            </w:r>
          </w:p>
        </w:tc>
        <w:tc>
          <w:tcPr>
            <w:tcW w:w="3260" w:type="dxa"/>
          </w:tcPr>
          <w:p w:rsidRPr="00A866BA" w:rsidR="00A866BA" w:rsidP="00184D3C" w:rsidRDefault="00A866BA" w14:paraId="3882CE20" w14:textId="77777777">
            <w:pPr>
              <w:spacing w:before="0"/>
              <w:rPr>
                <w:rFonts w:asciiTheme="minorHAnsi" w:hAnsiTheme="minorHAnsi"/>
                <w:i/>
              </w:rPr>
            </w:pPr>
            <w:r w:rsidRPr="00A866BA">
              <w:rPr>
                <w:rFonts w:asciiTheme="minorHAnsi" w:hAnsiTheme="minorHAnsi"/>
                <w:i/>
              </w:rPr>
              <w:t>Transport</w:t>
            </w:r>
          </w:p>
        </w:tc>
        <w:tc>
          <w:tcPr>
            <w:tcW w:w="2835" w:type="dxa"/>
          </w:tcPr>
          <w:p w:rsidRPr="00A866BA" w:rsidR="00A866BA" w:rsidP="00184D3C" w:rsidRDefault="00A866BA" w14:paraId="0D2A83DC" w14:textId="77777777">
            <w:pPr>
              <w:spacing w:before="0"/>
              <w:rPr>
                <w:rFonts w:asciiTheme="minorHAnsi" w:hAnsiTheme="minorHAnsi"/>
                <w:i/>
              </w:rPr>
            </w:pPr>
            <w:r w:rsidRPr="00A866BA">
              <w:rPr>
                <w:rFonts w:asciiTheme="minorHAnsi" w:hAnsiTheme="minorHAnsi"/>
                <w:i/>
              </w:rPr>
              <w:t>Eingangslabor</w:t>
            </w:r>
          </w:p>
        </w:tc>
        <w:tc>
          <w:tcPr>
            <w:tcW w:w="2658" w:type="dxa"/>
          </w:tcPr>
          <w:p w:rsidRPr="00A866BA" w:rsidR="00A866BA" w:rsidP="00184D3C" w:rsidRDefault="00A866BA" w14:paraId="3311476B" w14:textId="77777777">
            <w:pPr>
              <w:spacing w:before="0"/>
              <w:rPr>
                <w:rFonts w:asciiTheme="minorHAnsi" w:hAnsiTheme="minorHAnsi"/>
                <w:i/>
              </w:rPr>
            </w:pPr>
            <w:r w:rsidRPr="00A866BA">
              <w:rPr>
                <w:rFonts w:asciiTheme="minorHAnsi" w:hAnsiTheme="minorHAnsi"/>
                <w:i/>
              </w:rPr>
              <w:t>Biobank</w:t>
            </w:r>
          </w:p>
        </w:tc>
      </w:tr>
      <w:tr w:rsidRPr="00184D3C" w:rsidR="00A866BA" w:rsidTr="7E0AAEB2" w14:paraId="6BB1BB06" w14:textId="77777777">
        <w:tc>
          <w:tcPr>
            <w:tcW w:w="2977" w:type="dxa"/>
            <w:vAlign w:val="center"/>
          </w:tcPr>
          <w:p w:rsidRPr="00184D3C" w:rsidR="00A866BA" w:rsidP="7E0AAEB2" w:rsidRDefault="00A866BA" w14:paraId="77F2A36C" w14:textId="14CA32DB">
            <w:pPr>
              <w:spacing w:before="0"/>
              <w:rPr>
                <w:rFonts w:asciiTheme="minorHAnsi" w:hAnsiTheme="minorHAnsi"/>
              </w:rPr>
            </w:pPr>
            <w:r w:rsidRPr="7E0AAEB2">
              <w:rPr>
                <w:rFonts w:asciiTheme="minorHAnsi" w:hAnsiTheme="minorHAnsi"/>
                <w:b/>
                <w:bCs/>
                <w:sz w:val="24"/>
                <w:szCs w:val="24"/>
              </w:rPr>
              <w:t xml:space="preserve">Relevanz </w:t>
            </w:r>
            <w:r w:rsidRPr="7E0AAEB2" w:rsidR="72F5093D">
              <w:rPr>
                <w:rFonts w:asciiTheme="minorHAnsi" w:hAnsiTheme="minorHAnsi"/>
                <w:b/>
                <w:bCs/>
                <w:sz w:val="24"/>
                <w:szCs w:val="24"/>
              </w:rPr>
              <w:t>der Schnittstell</w:t>
            </w:r>
            <w:r w:rsidR="00D27035">
              <w:rPr>
                <w:rFonts w:asciiTheme="minorHAnsi" w:hAnsiTheme="minorHAnsi"/>
                <w:b/>
                <w:bCs/>
                <w:sz w:val="24"/>
                <w:szCs w:val="24"/>
              </w:rPr>
              <w:t>e f</w:t>
            </w:r>
            <w:r w:rsidRPr="7E0AAEB2">
              <w:rPr>
                <w:rFonts w:asciiTheme="minorHAnsi" w:hAnsiTheme="minorHAnsi"/>
                <w:b/>
                <w:bCs/>
                <w:sz w:val="24"/>
                <w:szCs w:val="24"/>
              </w:rPr>
              <w:t>ür den oben benannten Prozess</w:t>
            </w:r>
          </w:p>
        </w:tc>
        <w:tc>
          <w:tcPr>
            <w:tcW w:w="2835" w:type="dxa"/>
          </w:tcPr>
          <w:p w:rsidRPr="00184D3C" w:rsidR="00A866BA" w:rsidP="00A866BA" w:rsidRDefault="00A866BA" w14:paraId="0EFAEBB3" w14:textId="1482C600">
            <w:pPr>
              <w:spacing w:before="0"/>
              <w:rPr>
                <w:rFonts w:asciiTheme="minorHAnsi" w:hAnsiTheme="minorHAnsi"/>
              </w:rPr>
            </w:pPr>
          </w:p>
        </w:tc>
        <w:tc>
          <w:tcPr>
            <w:tcW w:w="3260" w:type="dxa"/>
          </w:tcPr>
          <w:p w:rsidRPr="00184D3C" w:rsidR="00A866BA" w:rsidP="00A866BA" w:rsidRDefault="00A866BA" w14:paraId="4B30D82A" w14:textId="77777777">
            <w:pPr>
              <w:spacing w:before="0"/>
              <w:rPr>
                <w:rFonts w:asciiTheme="minorHAnsi" w:hAnsiTheme="minorHAnsi"/>
              </w:rPr>
            </w:pPr>
          </w:p>
        </w:tc>
        <w:tc>
          <w:tcPr>
            <w:tcW w:w="2835" w:type="dxa"/>
          </w:tcPr>
          <w:p w:rsidRPr="00184D3C" w:rsidR="00A866BA" w:rsidP="00A866BA" w:rsidRDefault="00A866BA" w14:paraId="2BE1AE8F" w14:textId="77777777">
            <w:pPr>
              <w:spacing w:before="0"/>
              <w:rPr>
                <w:rFonts w:asciiTheme="minorHAnsi" w:hAnsiTheme="minorHAnsi"/>
              </w:rPr>
            </w:pPr>
          </w:p>
        </w:tc>
        <w:tc>
          <w:tcPr>
            <w:tcW w:w="2658" w:type="dxa"/>
          </w:tcPr>
          <w:p w:rsidRPr="00184D3C" w:rsidR="00A866BA" w:rsidP="00A866BA" w:rsidRDefault="00A866BA" w14:paraId="0BF25BA0" w14:textId="77777777">
            <w:pPr>
              <w:spacing w:before="0"/>
              <w:rPr>
                <w:rFonts w:asciiTheme="minorHAnsi" w:hAnsiTheme="minorHAnsi"/>
              </w:rPr>
            </w:pPr>
          </w:p>
        </w:tc>
      </w:tr>
      <w:tr w:rsidRPr="00184D3C" w:rsidR="00A866BA" w:rsidTr="7E0AAEB2" w14:paraId="1FD53FA3" w14:textId="77777777">
        <w:tc>
          <w:tcPr>
            <w:tcW w:w="2977" w:type="dxa"/>
            <w:vAlign w:val="center"/>
          </w:tcPr>
          <w:p w:rsidRPr="00184D3C" w:rsidR="00A866BA" w:rsidP="7E0AAEB2" w:rsidRDefault="73E602D0" w14:paraId="78BA98E4" w14:textId="2C0DCB5C">
            <w:pPr>
              <w:spacing w:before="0"/>
              <w:rPr>
                <w:rFonts w:asciiTheme="minorHAnsi" w:hAnsiTheme="minorHAnsi"/>
              </w:rPr>
            </w:pPr>
            <w:r w:rsidRPr="7E0AAEB2">
              <w:rPr>
                <w:rFonts w:asciiTheme="minorHAnsi" w:hAnsiTheme="minorHAnsi"/>
                <w:b/>
                <w:bCs/>
                <w:sz w:val="24"/>
                <w:szCs w:val="24"/>
              </w:rPr>
              <w:t>Verantwortliche/Ansprechpartner</w:t>
            </w:r>
          </w:p>
        </w:tc>
        <w:tc>
          <w:tcPr>
            <w:tcW w:w="2835" w:type="dxa"/>
          </w:tcPr>
          <w:p w:rsidRPr="00184D3C" w:rsidR="00A866BA" w:rsidP="00A866BA" w:rsidRDefault="00A866BA" w14:paraId="31AC8639" w14:textId="7743A269">
            <w:pPr>
              <w:spacing w:before="0"/>
              <w:rPr>
                <w:rFonts w:asciiTheme="minorHAnsi" w:hAnsiTheme="minorHAnsi"/>
              </w:rPr>
            </w:pPr>
          </w:p>
        </w:tc>
        <w:tc>
          <w:tcPr>
            <w:tcW w:w="3260" w:type="dxa"/>
          </w:tcPr>
          <w:p w:rsidRPr="00184D3C" w:rsidR="00A866BA" w:rsidP="00A866BA" w:rsidRDefault="00A866BA" w14:paraId="42A5FD91" w14:textId="77777777">
            <w:pPr>
              <w:spacing w:before="0"/>
              <w:rPr>
                <w:rFonts w:asciiTheme="minorHAnsi" w:hAnsiTheme="minorHAnsi"/>
              </w:rPr>
            </w:pPr>
          </w:p>
        </w:tc>
        <w:tc>
          <w:tcPr>
            <w:tcW w:w="2835" w:type="dxa"/>
          </w:tcPr>
          <w:p w:rsidRPr="00184D3C" w:rsidR="00A866BA" w:rsidP="00A866BA" w:rsidRDefault="00A866BA" w14:paraId="74FD7ABD" w14:textId="77777777">
            <w:pPr>
              <w:spacing w:before="0"/>
              <w:rPr>
                <w:rFonts w:asciiTheme="minorHAnsi" w:hAnsiTheme="minorHAnsi"/>
              </w:rPr>
            </w:pPr>
          </w:p>
        </w:tc>
        <w:tc>
          <w:tcPr>
            <w:tcW w:w="2658" w:type="dxa"/>
          </w:tcPr>
          <w:p w:rsidRPr="00184D3C" w:rsidR="00A866BA" w:rsidP="00A866BA" w:rsidRDefault="00A866BA" w14:paraId="3B5AA769" w14:textId="6C0F2319">
            <w:pPr>
              <w:spacing w:before="0"/>
              <w:rPr>
                <w:rFonts w:asciiTheme="minorHAnsi" w:hAnsiTheme="minorHAnsi"/>
              </w:rPr>
            </w:pPr>
          </w:p>
        </w:tc>
      </w:tr>
    </w:tbl>
    <w:p w:rsidRPr="00184D3C" w:rsidR="00184D3C" w:rsidP="00184D3C" w:rsidRDefault="00184D3C" w14:paraId="52F7178C" w14:textId="77777777">
      <w:pPr>
        <w:spacing w:before="0" w:after="200" w:line="276" w:lineRule="auto"/>
        <w:rPr>
          <w:rFonts w:asciiTheme="minorHAnsi" w:hAnsiTheme="minorHAnsi" w:eastAsiaTheme="minorHAnsi" w:cstheme="minorBidi"/>
          <w:sz w:val="22"/>
          <w:szCs w:val="22"/>
          <w:lang w:eastAsia="en-US"/>
        </w:rPr>
      </w:pPr>
    </w:p>
    <w:p w:rsidR="00A866BA" w:rsidP="00184D3C" w:rsidRDefault="00A866BA" w14:paraId="2C2073AD" w14:textId="77777777">
      <w:pPr>
        <w:spacing w:before="0"/>
        <w:rPr>
          <w:rFonts w:asciiTheme="minorHAnsi" w:hAnsiTheme="minorHAnsi" w:eastAsiaTheme="minorHAnsi" w:cstheme="minorBidi"/>
          <w:b/>
          <w:sz w:val="24"/>
          <w:szCs w:val="24"/>
          <w:lang w:eastAsia="en-US"/>
        </w:rPr>
      </w:pPr>
    </w:p>
    <w:p w:rsidRPr="00184D3C" w:rsidR="00184D3C" w:rsidP="00184D3C" w:rsidRDefault="00184D3C" w14:paraId="6C4F2CB3" w14:textId="12DFBB48">
      <w:pPr>
        <w:spacing w:before="0"/>
        <w:rPr>
          <w:rFonts w:asciiTheme="minorHAnsi" w:hAnsiTheme="minorHAnsi" w:eastAsiaTheme="minorHAnsi" w:cstheme="minorBidi"/>
          <w:b/>
          <w:sz w:val="24"/>
          <w:szCs w:val="24"/>
          <w:lang w:eastAsia="en-US"/>
        </w:rPr>
      </w:pPr>
      <w:r w:rsidRPr="00184D3C">
        <w:rPr>
          <w:rFonts w:asciiTheme="minorHAnsi" w:hAnsiTheme="minorHAnsi" w:eastAsiaTheme="minorHAnsi" w:cstheme="minorBidi"/>
          <w:b/>
          <w:sz w:val="24"/>
          <w:szCs w:val="24"/>
          <w:lang w:eastAsia="en-US"/>
        </w:rPr>
        <w:t>Aufgabenkatalog und Übernahmepunkte</w:t>
      </w:r>
      <w:r w:rsidR="00A866BA">
        <w:rPr>
          <w:rFonts w:asciiTheme="minorHAnsi" w:hAnsiTheme="minorHAnsi" w:eastAsiaTheme="minorHAnsi" w:cstheme="minorBidi"/>
          <w:b/>
          <w:sz w:val="24"/>
          <w:szCs w:val="24"/>
          <w:lang w:eastAsia="en-US"/>
        </w:rPr>
        <w:t xml:space="preserve"> für </w:t>
      </w:r>
      <w:r w:rsidRPr="00A866BA" w:rsidR="00A866BA">
        <w:rPr>
          <w:rFonts w:asciiTheme="minorHAnsi" w:hAnsiTheme="minorHAnsi" w:eastAsiaTheme="minorHAnsi" w:cstheme="minorBidi"/>
          <w:b/>
          <w:i/>
          <w:sz w:val="24"/>
          <w:szCs w:val="24"/>
          <w:lang w:eastAsia="en-US"/>
        </w:rPr>
        <w:t>Probennahme</w:t>
      </w:r>
      <w:r w:rsidR="00A866BA">
        <w:rPr>
          <w:rFonts w:asciiTheme="minorHAnsi" w:hAnsiTheme="minorHAnsi" w:eastAsiaTheme="minorHAnsi" w:cstheme="minorBidi"/>
          <w:b/>
          <w:i/>
          <w:sz w:val="24"/>
          <w:szCs w:val="24"/>
          <w:lang w:eastAsia="en-US"/>
        </w:rPr>
        <w:t xml:space="preserve"> (Hinweis: für jeden einzelnen Teilprozess zu erheben)</w:t>
      </w:r>
    </w:p>
    <w:p w:rsidRPr="00184D3C" w:rsidR="00184D3C" w:rsidP="00184D3C" w:rsidRDefault="00184D3C" w14:paraId="3472BCE0" w14:textId="77777777">
      <w:pPr>
        <w:spacing w:before="0"/>
        <w:rPr>
          <w:rFonts w:asciiTheme="minorHAnsi" w:hAnsiTheme="minorHAnsi" w:eastAsiaTheme="minorHAnsi" w:cstheme="minorBidi"/>
          <w:b/>
          <w:sz w:val="24"/>
          <w:szCs w:val="24"/>
          <w:lang w:eastAsia="en-US"/>
        </w:rPr>
      </w:pPr>
    </w:p>
    <w:tbl>
      <w:tblPr>
        <w:tblStyle w:val="Tabellenraster1"/>
        <w:tblW w:w="0" w:type="auto"/>
        <w:tblInd w:w="-5" w:type="dxa"/>
        <w:tblLook w:val="04A0" w:firstRow="1" w:lastRow="0" w:firstColumn="1" w:lastColumn="0" w:noHBand="0" w:noVBand="1"/>
      </w:tblPr>
      <w:tblGrid>
        <w:gridCol w:w="4678"/>
        <w:gridCol w:w="4678"/>
        <w:gridCol w:w="5209"/>
      </w:tblGrid>
      <w:tr w:rsidRPr="00184D3C" w:rsidR="00A866BA" w:rsidTr="00A866BA" w14:paraId="547671DB" w14:textId="77777777">
        <w:tc>
          <w:tcPr>
            <w:tcW w:w="4678" w:type="dxa"/>
          </w:tcPr>
          <w:p w:rsidRPr="00184D3C" w:rsidR="00A866BA" w:rsidP="00A866BA" w:rsidRDefault="00A866BA" w14:paraId="2C229B26" w14:textId="5E66BE58">
            <w:pPr>
              <w:spacing w:before="0"/>
              <w:rPr>
                <w:rFonts w:asciiTheme="minorHAnsi" w:hAnsiTheme="minorHAnsi"/>
                <w:b/>
                <w:sz w:val="24"/>
                <w:szCs w:val="24"/>
              </w:rPr>
            </w:pPr>
          </w:p>
        </w:tc>
        <w:tc>
          <w:tcPr>
            <w:tcW w:w="4678" w:type="dxa"/>
          </w:tcPr>
          <w:p w:rsidRPr="00184D3C" w:rsidR="00A866BA" w:rsidP="00A866BA" w:rsidRDefault="00A866BA" w14:paraId="30C49BF1" w14:textId="1DD2385F">
            <w:pPr>
              <w:spacing w:before="0"/>
              <w:rPr>
                <w:rFonts w:asciiTheme="minorHAnsi" w:hAnsiTheme="minorHAnsi"/>
                <w:b/>
                <w:sz w:val="24"/>
                <w:szCs w:val="24"/>
              </w:rPr>
            </w:pPr>
            <w:r w:rsidRPr="00184D3C">
              <w:rPr>
                <w:rFonts w:asciiTheme="minorHAnsi" w:hAnsiTheme="minorHAnsi"/>
                <w:b/>
                <w:sz w:val="24"/>
                <w:szCs w:val="24"/>
              </w:rPr>
              <w:t xml:space="preserve">interner) Zulieferer </w:t>
            </w:r>
            <w:r>
              <w:rPr>
                <w:rFonts w:asciiTheme="minorHAnsi" w:hAnsiTheme="minorHAnsi"/>
                <w:b/>
                <w:sz w:val="24"/>
                <w:szCs w:val="24"/>
              </w:rPr>
              <w:t xml:space="preserve"> </w:t>
            </w:r>
          </w:p>
        </w:tc>
        <w:tc>
          <w:tcPr>
            <w:tcW w:w="5209" w:type="dxa"/>
          </w:tcPr>
          <w:p w:rsidRPr="00184D3C" w:rsidR="00A866BA" w:rsidP="00A866BA" w:rsidRDefault="00A866BA" w14:paraId="019F39BB" w14:textId="1A39FF4C">
            <w:pPr>
              <w:spacing w:before="0"/>
              <w:rPr>
                <w:rFonts w:asciiTheme="minorHAnsi" w:hAnsiTheme="minorHAnsi"/>
                <w:b/>
                <w:sz w:val="24"/>
                <w:szCs w:val="24"/>
              </w:rPr>
            </w:pPr>
            <w:r w:rsidRPr="00184D3C">
              <w:rPr>
                <w:rFonts w:asciiTheme="minorHAnsi" w:hAnsiTheme="minorHAnsi"/>
                <w:b/>
                <w:sz w:val="24"/>
                <w:szCs w:val="24"/>
              </w:rPr>
              <w:t xml:space="preserve">(interner) </w:t>
            </w:r>
            <w:r>
              <w:rPr>
                <w:rFonts w:asciiTheme="minorHAnsi" w:hAnsiTheme="minorHAnsi"/>
                <w:b/>
                <w:sz w:val="24"/>
                <w:szCs w:val="24"/>
              </w:rPr>
              <w:t>Nutzer</w:t>
            </w:r>
          </w:p>
        </w:tc>
      </w:tr>
      <w:tr w:rsidRPr="00184D3C" w:rsidR="00A866BA" w:rsidTr="00A866BA" w14:paraId="08B8A132" w14:textId="77777777">
        <w:tc>
          <w:tcPr>
            <w:tcW w:w="4678" w:type="dxa"/>
          </w:tcPr>
          <w:p w:rsidRPr="00184D3C" w:rsidR="00A866BA" w:rsidP="00A866BA" w:rsidRDefault="00A866BA" w14:paraId="4FD0D6E8" w14:textId="6350BF7C">
            <w:pPr>
              <w:spacing w:before="0"/>
              <w:rPr>
                <w:rFonts w:asciiTheme="minorHAnsi" w:hAnsiTheme="minorHAnsi"/>
                <w:b/>
                <w:sz w:val="24"/>
                <w:szCs w:val="24"/>
              </w:rPr>
            </w:pPr>
            <w:r w:rsidRPr="00184D3C">
              <w:rPr>
                <w:rFonts w:asciiTheme="minorHAnsi" w:hAnsiTheme="minorHAnsi"/>
                <w:b/>
                <w:sz w:val="24"/>
                <w:szCs w:val="24"/>
              </w:rPr>
              <w:t xml:space="preserve">Ziel im Teilprozess </w:t>
            </w:r>
          </w:p>
        </w:tc>
        <w:tc>
          <w:tcPr>
            <w:tcW w:w="4678" w:type="dxa"/>
          </w:tcPr>
          <w:p w:rsidRPr="00184D3C" w:rsidR="00A866BA" w:rsidP="00A866BA" w:rsidRDefault="00A866BA" w14:paraId="5EFABDDE" w14:textId="194D22B0">
            <w:pPr>
              <w:spacing w:before="0"/>
              <w:rPr>
                <w:rFonts w:asciiTheme="minorHAnsi" w:hAnsiTheme="minorHAnsi"/>
                <w:b/>
                <w:sz w:val="24"/>
                <w:szCs w:val="24"/>
              </w:rPr>
            </w:pPr>
          </w:p>
        </w:tc>
        <w:tc>
          <w:tcPr>
            <w:tcW w:w="5209" w:type="dxa"/>
          </w:tcPr>
          <w:p w:rsidRPr="00184D3C" w:rsidR="00A866BA" w:rsidP="00A866BA" w:rsidRDefault="00A866BA" w14:paraId="5452D4C0" w14:textId="2F83562C">
            <w:pPr>
              <w:spacing w:before="0"/>
              <w:rPr>
                <w:rFonts w:asciiTheme="minorHAnsi" w:hAnsiTheme="minorHAnsi"/>
                <w:b/>
                <w:sz w:val="24"/>
                <w:szCs w:val="24"/>
              </w:rPr>
            </w:pPr>
            <w:r>
              <w:rPr>
                <w:rFonts w:asciiTheme="minorHAnsi" w:hAnsiTheme="minorHAnsi"/>
                <w:b/>
                <w:sz w:val="24"/>
                <w:szCs w:val="24"/>
              </w:rPr>
              <w:t xml:space="preserve"> </w:t>
            </w:r>
          </w:p>
        </w:tc>
      </w:tr>
      <w:tr w:rsidRPr="00184D3C" w:rsidR="00A866BA" w:rsidTr="00A866BA" w14:paraId="41815F10" w14:textId="77777777">
        <w:tc>
          <w:tcPr>
            <w:tcW w:w="4678" w:type="dxa"/>
          </w:tcPr>
          <w:p w:rsidRPr="00184D3C" w:rsidR="00A866BA" w:rsidP="00A866BA" w:rsidRDefault="00A866BA" w14:paraId="6DDC2301" w14:textId="00B5E90B">
            <w:pPr>
              <w:spacing w:before="0"/>
              <w:rPr>
                <w:rFonts w:asciiTheme="minorHAnsi" w:hAnsiTheme="minorHAnsi"/>
                <w:b/>
                <w:sz w:val="24"/>
                <w:szCs w:val="24"/>
              </w:rPr>
            </w:pPr>
            <w:r w:rsidRPr="00184D3C">
              <w:rPr>
                <w:rFonts w:asciiTheme="minorHAnsi" w:hAnsiTheme="minorHAnsi"/>
                <w:b/>
                <w:sz w:val="24"/>
                <w:szCs w:val="24"/>
              </w:rPr>
              <w:t>Aufgaben</w:t>
            </w:r>
            <w:ins w:author="Hartfeldt, Christiane" w:date="2020-06-24T14:24:00Z" w:id="1">
              <w:r w:rsidR="00D27035">
                <w:rPr>
                  <w:rFonts w:asciiTheme="minorHAnsi" w:hAnsiTheme="minorHAnsi"/>
                  <w:b/>
                  <w:sz w:val="24"/>
                  <w:szCs w:val="24"/>
                </w:rPr>
                <w:t xml:space="preserve"> &amp; Verantwortliche</w:t>
              </w:r>
            </w:ins>
          </w:p>
        </w:tc>
        <w:tc>
          <w:tcPr>
            <w:tcW w:w="4678" w:type="dxa"/>
          </w:tcPr>
          <w:p w:rsidR="00A866BA" w:rsidP="00A866BA" w:rsidRDefault="00A866BA" w14:paraId="71A08D74" w14:textId="2B4B2917">
            <w:pPr>
              <w:pStyle w:val="Listenabsatz"/>
              <w:numPr>
                <w:ilvl w:val="0"/>
                <w:numId w:val="44"/>
              </w:numPr>
              <w:rPr>
                <w:rFonts w:asciiTheme="minorHAnsi" w:hAnsiTheme="minorHAnsi" w:eastAsiaTheme="minorHAnsi" w:cstheme="minorBidi"/>
                <w:b/>
                <w:szCs w:val="24"/>
                <w:lang w:eastAsia="en-US"/>
              </w:rPr>
            </w:pPr>
          </w:p>
          <w:p w:rsidRPr="00A866BA" w:rsidR="00A866BA" w:rsidP="00A866BA" w:rsidRDefault="00A866BA" w14:paraId="2E0CADAB" w14:textId="63348A0A">
            <w:pPr>
              <w:rPr>
                <w:rFonts w:asciiTheme="minorHAnsi" w:hAnsiTheme="minorHAnsi"/>
                <w:b/>
                <w:sz w:val="24"/>
                <w:szCs w:val="24"/>
              </w:rPr>
            </w:pPr>
          </w:p>
        </w:tc>
        <w:tc>
          <w:tcPr>
            <w:tcW w:w="5209" w:type="dxa"/>
          </w:tcPr>
          <w:p w:rsidRPr="00184D3C" w:rsidR="00A866BA" w:rsidP="00A866BA" w:rsidRDefault="00A866BA" w14:paraId="376F3CEF" w14:textId="77777777">
            <w:pPr>
              <w:spacing w:before="0"/>
              <w:rPr>
                <w:rFonts w:asciiTheme="minorHAnsi" w:hAnsiTheme="minorHAnsi"/>
                <w:b/>
                <w:sz w:val="24"/>
                <w:szCs w:val="24"/>
              </w:rPr>
            </w:pPr>
          </w:p>
        </w:tc>
      </w:tr>
      <w:tr w:rsidRPr="00184D3C" w:rsidR="00A866BA" w:rsidTr="00A866BA" w14:paraId="7120A65C" w14:textId="77777777">
        <w:tc>
          <w:tcPr>
            <w:tcW w:w="4678" w:type="dxa"/>
          </w:tcPr>
          <w:p w:rsidRPr="00184D3C" w:rsidR="00A866BA" w:rsidP="00A866BA" w:rsidRDefault="00A866BA" w14:paraId="54D2834C" w14:textId="747ED1C8">
            <w:pPr>
              <w:spacing w:before="0"/>
              <w:rPr>
                <w:rFonts w:asciiTheme="minorHAnsi" w:hAnsiTheme="minorHAnsi"/>
                <w:b/>
                <w:sz w:val="24"/>
                <w:szCs w:val="24"/>
              </w:rPr>
            </w:pPr>
            <w:r w:rsidRPr="00184D3C">
              <w:rPr>
                <w:rFonts w:asciiTheme="minorHAnsi" w:hAnsiTheme="minorHAnsi"/>
                <w:b/>
                <w:sz w:val="24"/>
                <w:szCs w:val="24"/>
              </w:rPr>
              <w:t>Übergabepunkte</w:t>
            </w:r>
          </w:p>
        </w:tc>
        <w:tc>
          <w:tcPr>
            <w:tcW w:w="4678" w:type="dxa"/>
          </w:tcPr>
          <w:p w:rsidRPr="00184D3C" w:rsidR="00A866BA" w:rsidP="00A866BA" w:rsidRDefault="00A866BA" w14:paraId="241B9442" w14:textId="0E606E81">
            <w:pPr>
              <w:spacing w:before="0"/>
              <w:rPr>
                <w:rFonts w:asciiTheme="minorHAnsi" w:hAnsiTheme="minorHAnsi"/>
                <w:b/>
                <w:sz w:val="24"/>
                <w:szCs w:val="24"/>
              </w:rPr>
            </w:pPr>
          </w:p>
        </w:tc>
        <w:tc>
          <w:tcPr>
            <w:tcW w:w="5209" w:type="dxa"/>
          </w:tcPr>
          <w:p w:rsidRPr="00184D3C" w:rsidR="00A866BA" w:rsidP="00A866BA" w:rsidRDefault="00A866BA" w14:paraId="51136BF0" w14:textId="77777777">
            <w:pPr>
              <w:spacing w:before="0"/>
              <w:rPr>
                <w:rFonts w:asciiTheme="minorHAnsi" w:hAnsiTheme="minorHAnsi"/>
                <w:b/>
                <w:sz w:val="24"/>
                <w:szCs w:val="24"/>
              </w:rPr>
            </w:pPr>
          </w:p>
        </w:tc>
      </w:tr>
    </w:tbl>
    <w:p w:rsidRPr="00184D3C" w:rsidR="00184D3C" w:rsidP="00184D3C" w:rsidRDefault="00184D3C" w14:paraId="26C72EB7" w14:textId="77777777">
      <w:pPr>
        <w:spacing w:before="0"/>
        <w:rPr>
          <w:rFonts w:asciiTheme="minorHAnsi" w:hAnsiTheme="minorHAnsi" w:eastAsiaTheme="minorHAnsi" w:cstheme="minorBidi"/>
          <w:b/>
          <w:sz w:val="24"/>
          <w:szCs w:val="24"/>
          <w:lang w:eastAsia="en-US"/>
        </w:rPr>
      </w:pPr>
    </w:p>
    <w:p w:rsidR="00A866BA" w:rsidRDefault="00A866BA" w14:paraId="2757601D"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br w:type="page"/>
      </w:r>
    </w:p>
    <w:p w:rsidRPr="00184D3C" w:rsidR="00184D3C" w:rsidP="00184D3C" w:rsidRDefault="00184D3C" w14:paraId="4257EBE9" w14:textId="2377CE9D">
      <w:pPr>
        <w:spacing w:before="0"/>
        <w:rPr>
          <w:rFonts w:asciiTheme="minorHAnsi" w:hAnsiTheme="minorHAnsi" w:eastAsiaTheme="minorHAnsi" w:cstheme="minorBidi"/>
          <w:b/>
          <w:sz w:val="24"/>
          <w:szCs w:val="24"/>
          <w:lang w:eastAsia="en-US"/>
        </w:rPr>
      </w:pPr>
      <w:r w:rsidRPr="00184D3C">
        <w:rPr>
          <w:rFonts w:asciiTheme="minorHAnsi" w:hAnsiTheme="minorHAnsi" w:eastAsiaTheme="minorHAnsi" w:cstheme="minorBidi"/>
          <w:b/>
          <w:sz w:val="24"/>
          <w:szCs w:val="24"/>
          <w:lang w:eastAsia="en-US"/>
        </w:rPr>
        <w:lastRenderedPageBreak/>
        <w:t>Abgeleitete Maßnahmen zur Verbesserung</w:t>
      </w:r>
      <w:r w:rsidR="00A866BA">
        <w:rPr>
          <w:rFonts w:asciiTheme="minorHAnsi" w:hAnsiTheme="minorHAnsi" w:eastAsiaTheme="minorHAnsi" w:cstheme="minorBidi"/>
          <w:b/>
          <w:sz w:val="24"/>
          <w:szCs w:val="24"/>
          <w:lang w:eastAsia="en-US"/>
        </w:rPr>
        <w:t xml:space="preserve"> und Nachverfolgung</w:t>
      </w:r>
    </w:p>
    <w:p w:rsidR="00D01558" w:rsidP="000D4212" w:rsidRDefault="00D01558" w14:paraId="7CFE7A1F" w14:textId="73ED9242">
      <w:pPr>
        <w:jc w:val="both"/>
        <w:rPr>
          <w:rFonts w:asciiTheme="minorHAnsi" w:hAnsiTheme="minorHAnsi"/>
          <w:kern w:val="28"/>
          <w:sz w:val="24"/>
          <w:szCs w:val="24"/>
        </w:rPr>
      </w:pPr>
    </w:p>
    <w:tbl>
      <w:tblPr>
        <w:tblStyle w:val="Tabellenraster"/>
        <w:tblW w:w="14737" w:type="dxa"/>
        <w:tblLook w:val="04A0" w:firstRow="1" w:lastRow="0" w:firstColumn="1" w:lastColumn="0" w:noHBand="0" w:noVBand="1"/>
      </w:tblPr>
      <w:tblGrid>
        <w:gridCol w:w="980"/>
        <w:gridCol w:w="2276"/>
        <w:gridCol w:w="1275"/>
        <w:gridCol w:w="1843"/>
        <w:gridCol w:w="2410"/>
        <w:gridCol w:w="2268"/>
        <w:gridCol w:w="1843"/>
        <w:gridCol w:w="1842"/>
      </w:tblGrid>
      <w:tr w:rsidR="00053591" w:rsidTr="005A6E63" w14:paraId="62653A09" w14:textId="77777777">
        <w:trPr>
          <w:tblHeader/>
        </w:trPr>
        <w:tc>
          <w:tcPr>
            <w:tcW w:w="980" w:type="dxa"/>
            <w:shd w:val="clear" w:color="auto" w:fill="F2F2F2" w:themeFill="background1" w:themeFillShade="F2"/>
          </w:tcPr>
          <w:p w:rsidR="00053591" w:rsidP="005A6E63" w:rsidRDefault="00053591" w14:paraId="4C5322BF"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 xml:space="preserve">Nr. </w:t>
            </w:r>
          </w:p>
        </w:tc>
        <w:tc>
          <w:tcPr>
            <w:tcW w:w="2276" w:type="dxa"/>
            <w:shd w:val="clear" w:color="auto" w:fill="F2F2F2" w:themeFill="background1" w:themeFillShade="F2"/>
          </w:tcPr>
          <w:p w:rsidR="00053591" w:rsidP="005A6E63" w:rsidRDefault="00053591" w14:paraId="2C68EA28"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Schwachstelle in Zusammenarbeit (IST-Zustand) und Anforderung der Biobank (SOLL-Zustand)</w:t>
            </w:r>
          </w:p>
        </w:tc>
        <w:tc>
          <w:tcPr>
            <w:tcW w:w="1275" w:type="dxa"/>
            <w:shd w:val="clear" w:color="auto" w:fill="F2F2F2" w:themeFill="background1" w:themeFillShade="F2"/>
          </w:tcPr>
          <w:p w:rsidR="00053591" w:rsidP="005A6E63" w:rsidRDefault="00053591" w14:paraId="4FEBC22B"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Konkretes Ziel (SOLL-Zustand)</w:t>
            </w:r>
          </w:p>
        </w:tc>
        <w:tc>
          <w:tcPr>
            <w:tcW w:w="1843" w:type="dxa"/>
            <w:shd w:val="clear" w:color="auto" w:fill="F2F2F2" w:themeFill="background1" w:themeFillShade="F2"/>
          </w:tcPr>
          <w:p w:rsidR="00053591" w:rsidP="005A6E63" w:rsidRDefault="00053591" w14:paraId="2284C9F5"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Maßnahmen, um das Ziel zu erreichen</w:t>
            </w:r>
          </w:p>
        </w:tc>
        <w:tc>
          <w:tcPr>
            <w:tcW w:w="2410" w:type="dxa"/>
            <w:shd w:val="clear" w:color="auto" w:fill="F2F2F2" w:themeFill="background1" w:themeFillShade="F2"/>
          </w:tcPr>
          <w:p w:rsidR="00053591" w:rsidP="005A6E63" w:rsidRDefault="00053591" w14:paraId="5B4489C7"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Verantwortlichkeit beim Lieferanten für Umsetzung</w:t>
            </w:r>
          </w:p>
        </w:tc>
        <w:tc>
          <w:tcPr>
            <w:tcW w:w="2268" w:type="dxa"/>
            <w:shd w:val="clear" w:color="auto" w:fill="F2F2F2" w:themeFill="background1" w:themeFillShade="F2"/>
          </w:tcPr>
          <w:p w:rsidR="00053591" w:rsidP="005A6E63" w:rsidRDefault="00053591" w14:paraId="6F6685F6"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Verantwortlichkeit in Biobank</w:t>
            </w:r>
          </w:p>
        </w:tc>
        <w:tc>
          <w:tcPr>
            <w:tcW w:w="1843" w:type="dxa"/>
            <w:shd w:val="clear" w:color="auto" w:fill="F2F2F2" w:themeFill="background1" w:themeFillShade="F2"/>
          </w:tcPr>
          <w:p w:rsidR="00053591" w:rsidP="005A6E63" w:rsidRDefault="00053591" w14:paraId="4B2E1312"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Zu erledigen bis</w:t>
            </w:r>
          </w:p>
        </w:tc>
        <w:tc>
          <w:tcPr>
            <w:tcW w:w="1842" w:type="dxa"/>
            <w:shd w:val="clear" w:color="auto" w:fill="F2F2F2" w:themeFill="background1" w:themeFillShade="F2"/>
          </w:tcPr>
          <w:p w:rsidR="00053591" w:rsidP="005A6E63" w:rsidRDefault="00053591" w14:paraId="419E782C"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Wirksamkeitsprüfung (IST = SOLL?)</w:t>
            </w:r>
          </w:p>
          <w:p w:rsidR="00053591" w:rsidP="005A6E63" w:rsidRDefault="00053591" w14:paraId="777519A1" w14:textId="77777777">
            <w:pPr>
              <w:spacing w:before="0"/>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Von wem, wann</w:t>
            </w:r>
          </w:p>
        </w:tc>
      </w:tr>
      <w:tr w:rsidR="00053591" w:rsidTr="005A6E63" w14:paraId="05EEDD7A" w14:textId="77777777">
        <w:trPr>
          <w:trHeight w:val="567"/>
        </w:trPr>
        <w:tc>
          <w:tcPr>
            <w:tcW w:w="980" w:type="dxa"/>
          </w:tcPr>
          <w:p w:rsidR="00053591" w:rsidP="005A6E63" w:rsidRDefault="00053591" w14:paraId="6070518C"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1</w:t>
            </w:r>
          </w:p>
        </w:tc>
        <w:tc>
          <w:tcPr>
            <w:tcW w:w="2276" w:type="dxa"/>
          </w:tcPr>
          <w:p w:rsidR="00053591" w:rsidP="005A6E63" w:rsidRDefault="00053591" w14:paraId="4FF53F60"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0E8D25B6"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57EC76CE"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2596A5D0"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1F63E266"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55F1219E"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1EA39DF1" w14:textId="77777777">
            <w:pPr>
              <w:spacing w:before="0"/>
              <w:rPr>
                <w:rFonts w:asciiTheme="minorHAnsi" w:hAnsiTheme="minorHAnsi" w:eastAsiaTheme="minorHAnsi" w:cstheme="minorBidi"/>
                <w:b/>
                <w:sz w:val="24"/>
                <w:szCs w:val="24"/>
                <w:lang w:eastAsia="en-US"/>
              </w:rPr>
            </w:pPr>
          </w:p>
        </w:tc>
      </w:tr>
      <w:tr w:rsidR="00053591" w:rsidTr="005A6E63" w14:paraId="5A0B35C6" w14:textId="77777777">
        <w:trPr>
          <w:trHeight w:val="567"/>
        </w:trPr>
        <w:tc>
          <w:tcPr>
            <w:tcW w:w="980" w:type="dxa"/>
          </w:tcPr>
          <w:p w:rsidR="00053591" w:rsidP="005A6E63" w:rsidRDefault="00053591" w14:paraId="37B34A44"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2</w:t>
            </w:r>
          </w:p>
        </w:tc>
        <w:tc>
          <w:tcPr>
            <w:tcW w:w="2276" w:type="dxa"/>
          </w:tcPr>
          <w:p w:rsidR="00053591" w:rsidP="005A6E63" w:rsidRDefault="00053591" w14:paraId="7434EE56"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2DA85F11"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2F53D28A"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3DC0B6EC"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25365DD1"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31B9EBD9"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4499C444" w14:textId="77777777">
            <w:pPr>
              <w:spacing w:before="0"/>
              <w:rPr>
                <w:rFonts w:asciiTheme="minorHAnsi" w:hAnsiTheme="minorHAnsi" w:eastAsiaTheme="minorHAnsi" w:cstheme="minorBidi"/>
                <w:b/>
                <w:sz w:val="24"/>
                <w:szCs w:val="24"/>
                <w:lang w:eastAsia="en-US"/>
              </w:rPr>
            </w:pPr>
          </w:p>
        </w:tc>
      </w:tr>
      <w:tr w:rsidR="00053591" w:rsidTr="005A6E63" w14:paraId="07C4A1AA" w14:textId="77777777">
        <w:trPr>
          <w:trHeight w:val="567"/>
        </w:trPr>
        <w:tc>
          <w:tcPr>
            <w:tcW w:w="980" w:type="dxa"/>
          </w:tcPr>
          <w:p w:rsidR="00053591" w:rsidP="005A6E63" w:rsidRDefault="00053591" w14:paraId="7B1ADB4C"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3</w:t>
            </w:r>
          </w:p>
        </w:tc>
        <w:tc>
          <w:tcPr>
            <w:tcW w:w="2276" w:type="dxa"/>
          </w:tcPr>
          <w:p w:rsidR="00053591" w:rsidP="005A6E63" w:rsidRDefault="00053591" w14:paraId="505BE1CD"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6FF26497"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4109DD02"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32705BC9"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1B7E017E"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4C0BFF96"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0358FBE8" w14:textId="77777777">
            <w:pPr>
              <w:spacing w:before="0"/>
              <w:rPr>
                <w:rFonts w:asciiTheme="minorHAnsi" w:hAnsiTheme="minorHAnsi" w:eastAsiaTheme="minorHAnsi" w:cstheme="minorBidi"/>
                <w:b/>
                <w:sz w:val="24"/>
                <w:szCs w:val="24"/>
                <w:lang w:eastAsia="en-US"/>
              </w:rPr>
            </w:pPr>
          </w:p>
        </w:tc>
      </w:tr>
      <w:tr w:rsidR="00053591" w:rsidTr="005A6E63" w14:paraId="239AA114" w14:textId="77777777">
        <w:trPr>
          <w:trHeight w:val="567"/>
        </w:trPr>
        <w:tc>
          <w:tcPr>
            <w:tcW w:w="980" w:type="dxa"/>
          </w:tcPr>
          <w:p w:rsidR="00053591" w:rsidP="005A6E63" w:rsidRDefault="00053591" w14:paraId="1D7ABAF2"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4</w:t>
            </w:r>
          </w:p>
        </w:tc>
        <w:tc>
          <w:tcPr>
            <w:tcW w:w="2276" w:type="dxa"/>
          </w:tcPr>
          <w:p w:rsidR="00053591" w:rsidP="005A6E63" w:rsidRDefault="00053591" w14:paraId="086294A2"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48ECBF9A"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3D7F4BFD"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579308F8"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3ECBE6B0"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2F5DCA8D"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3C304A2E" w14:textId="77777777">
            <w:pPr>
              <w:spacing w:before="0"/>
              <w:rPr>
                <w:rFonts w:asciiTheme="minorHAnsi" w:hAnsiTheme="minorHAnsi" w:eastAsiaTheme="minorHAnsi" w:cstheme="minorBidi"/>
                <w:b/>
                <w:sz w:val="24"/>
                <w:szCs w:val="24"/>
                <w:lang w:eastAsia="en-US"/>
              </w:rPr>
            </w:pPr>
          </w:p>
        </w:tc>
      </w:tr>
      <w:tr w:rsidR="00053591" w:rsidTr="005A6E63" w14:paraId="05E4C050" w14:textId="77777777">
        <w:trPr>
          <w:trHeight w:val="567"/>
        </w:trPr>
        <w:tc>
          <w:tcPr>
            <w:tcW w:w="980" w:type="dxa"/>
          </w:tcPr>
          <w:p w:rsidR="00053591" w:rsidP="005A6E63" w:rsidRDefault="00053591" w14:paraId="7E2231FC"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5</w:t>
            </w:r>
          </w:p>
        </w:tc>
        <w:tc>
          <w:tcPr>
            <w:tcW w:w="2276" w:type="dxa"/>
          </w:tcPr>
          <w:p w:rsidR="00053591" w:rsidP="005A6E63" w:rsidRDefault="00053591" w14:paraId="00E499D2"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5CEDB7C6"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26B00066"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490C0359"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6CE9534F"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4E2DDFB4"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50EBECB5" w14:textId="77777777">
            <w:pPr>
              <w:spacing w:before="0"/>
              <w:rPr>
                <w:rFonts w:asciiTheme="minorHAnsi" w:hAnsiTheme="minorHAnsi" w:eastAsiaTheme="minorHAnsi" w:cstheme="minorBidi"/>
                <w:b/>
                <w:sz w:val="24"/>
                <w:szCs w:val="24"/>
                <w:lang w:eastAsia="en-US"/>
              </w:rPr>
            </w:pPr>
          </w:p>
        </w:tc>
      </w:tr>
      <w:tr w:rsidR="00053591" w:rsidTr="005A6E63" w14:paraId="39EC7807" w14:textId="77777777">
        <w:trPr>
          <w:trHeight w:val="567"/>
        </w:trPr>
        <w:tc>
          <w:tcPr>
            <w:tcW w:w="980" w:type="dxa"/>
          </w:tcPr>
          <w:p w:rsidR="00053591" w:rsidP="005A6E63" w:rsidRDefault="00053591" w14:paraId="33B26766" w14:textId="77777777">
            <w:pPr>
              <w:spacing w:before="0"/>
              <w:jc w:val="center"/>
              <w:rPr>
                <w:rFonts w:asciiTheme="minorHAnsi" w:hAnsiTheme="minorHAnsi" w:eastAsiaTheme="minorHAnsi" w:cstheme="minorBidi"/>
                <w:b/>
                <w:sz w:val="24"/>
                <w:szCs w:val="24"/>
                <w:lang w:eastAsia="en-US"/>
              </w:rPr>
            </w:pPr>
            <w:r>
              <w:rPr>
                <w:rFonts w:asciiTheme="minorHAnsi" w:hAnsiTheme="minorHAnsi" w:eastAsiaTheme="minorHAnsi" w:cstheme="minorBidi"/>
                <w:b/>
                <w:sz w:val="24"/>
                <w:szCs w:val="24"/>
                <w:lang w:eastAsia="en-US"/>
              </w:rPr>
              <w:t>6</w:t>
            </w:r>
          </w:p>
        </w:tc>
        <w:tc>
          <w:tcPr>
            <w:tcW w:w="2276" w:type="dxa"/>
          </w:tcPr>
          <w:p w:rsidR="00053591" w:rsidP="005A6E63" w:rsidRDefault="00053591" w14:paraId="5E357F95" w14:textId="77777777">
            <w:pPr>
              <w:spacing w:before="0"/>
              <w:rPr>
                <w:rFonts w:asciiTheme="minorHAnsi" w:hAnsiTheme="minorHAnsi" w:eastAsiaTheme="minorHAnsi" w:cstheme="minorBidi"/>
                <w:b/>
                <w:sz w:val="24"/>
                <w:szCs w:val="24"/>
                <w:lang w:eastAsia="en-US"/>
              </w:rPr>
            </w:pPr>
          </w:p>
        </w:tc>
        <w:tc>
          <w:tcPr>
            <w:tcW w:w="1275" w:type="dxa"/>
          </w:tcPr>
          <w:p w:rsidR="00053591" w:rsidP="005A6E63" w:rsidRDefault="00053591" w14:paraId="456C5491"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67F5058E" w14:textId="77777777">
            <w:pPr>
              <w:spacing w:before="0"/>
              <w:rPr>
                <w:rFonts w:asciiTheme="minorHAnsi" w:hAnsiTheme="minorHAnsi" w:eastAsiaTheme="minorHAnsi" w:cstheme="minorBidi"/>
                <w:b/>
                <w:sz w:val="24"/>
                <w:szCs w:val="24"/>
                <w:lang w:eastAsia="en-US"/>
              </w:rPr>
            </w:pPr>
          </w:p>
        </w:tc>
        <w:tc>
          <w:tcPr>
            <w:tcW w:w="2410" w:type="dxa"/>
          </w:tcPr>
          <w:p w:rsidR="00053591" w:rsidP="005A6E63" w:rsidRDefault="00053591" w14:paraId="3DE31258" w14:textId="77777777">
            <w:pPr>
              <w:spacing w:before="0"/>
              <w:rPr>
                <w:rFonts w:asciiTheme="minorHAnsi" w:hAnsiTheme="minorHAnsi" w:eastAsiaTheme="minorHAnsi" w:cstheme="minorBidi"/>
                <w:b/>
                <w:sz w:val="24"/>
                <w:szCs w:val="24"/>
                <w:lang w:eastAsia="en-US"/>
              </w:rPr>
            </w:pPr>
          </w:p>
        </w:tc>
        <w:tc>
          <w:tcPr>
            <w:tcW w:w="2268" w:type="dxa"/>
          </w:tcPr>
          <w:p w:rsidR="00053591" w:rsidP="005A6E63" w:rsidRDefault="00053591" w14:paraId="4B439A2D" w14:textId="77777777">
            <w:pPr>
              <w:spacing w:before="0"/>
              <w:rPr>
                <w:rFonts w:asciiTheme="minorHAnsi" w:hAnsiTheme="minorHAnsi" w:eastAsiaTheme="minorHAnsi" w:cstheme="minorBidi"/>
                <w:b/>
                <w:sz w:val="24"/>
                <w:szCs w:val="24"/>
                <w:lang w:eastAsia="en-US"/>
              </w:rPr>
            </w:pPr>
          </w:p>
        </w:tc>
        <w:tc>
          <w:tcPr>
            <w:tcW w:w="1843" w:type="dxa"/>
          </w:tcPr>
          <w:p w:rsidR="00053591" w:rsidP="005A6E63" w:rsidRDefault="00053591" w14:paraId="7B7E92E0" w14:textId="77777777">
            <w:pPr>
              <w:spacing w:before="0"/>
              <w:rPr>
                <w:rFonts w:asciiTheme="minorHAnsi" w:hAnsiTheme="minorHAnsi" w:eastAsiaTheme="minorHAnsi" w:cstheme="minorBidi"/>
                <w:b/>
                <w:sz w:val="24"/>
                <w:szCs w:val="24"/>
                <w:lang w:eastAsia="en-US"/>
              </w:rPr>
            </w:pPr>
          </w:p>
        </w:tc>
        <w:tc>
          <w:tcPr>
            <w:tcW w:w="1842" w:type="dxa"/>
          </w:tcPr>
          <w:p w:rsidR="00053591" w:rsidP="005A6E63" w:rsidRDefault="00053591" w14:paraId="41D5961C" w14:textId="77777777">
            <w:pPr>
              <w:spacing w:before="0"/>
              <w:rPr>
                <w:rFonts w:asciiTheme="minorHAnsi" w:hAnsiTheme="minorHAnsi" w:eastAsiaTheme="minorHAnsi" w:cstheme="minorBidi"/>
                <w:b/>
                <w:sz w:val="24"/>
                <w:szCs w:val="24"/>
                <w:lang w:eastAsia="en-US"/>
              </w:rPr>
            </w:pPr>
          </w:p>
        </w:tc>
      </w:tr>
    </w:tbl>
    <w:p w:rsidRPr="00FC3A2B" w:rsidR="00053591" w:rsidP="000D4212" w:rsidRDefault="00053591" w14:paraId="7C10F093" w14:textId="77777777">
      <w:pPr>
        <w:jc w:val="both"/>
        <w:rPr>
          <w:rFonts w:asciiTheme="minorHAnsi" w:hAnsiTheme="minorHAnsi"/>
          <w:kern w:val="28"/>
          <w:sz w:val="24"/>
          <w:szCs w:val="24"/>
        </w:rPr>
      </w:pPr>
    </w:p>
    <w:sectPr w:rsidRPr="00FC3A2B" w:rsidR="00053591" w:rsidSect="007075D3">
      <w:headerReference w:type="default" r:id="rId11"/>
      <w:footerReference w:type="default" r:id="rId12"/>
      <w:headerReference w:type="first" r:id="rId13"/>
      <w:footerReference w:type="first" r:id="rId14"/>
      <w:pgSz w:w="16838" w:h="11906" w:orient="landscape"/>
      <w:pgMar w:top="1418" w:right="1134" w:bottom="1418" w:left="1134"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2F9D7A6" w16cex:dateUtc="2020-06-23T10:52:04.85Z"/>
  <w16cex:commentExtensible w16cex:durableId="3EA6BF77" w16cex:dateUtc="2020-06-23T10:53:06.823Z"/>
  <w16cex:commentExtensible w16cex:durableId="2DC8EB73" w16cex:dateUtc="2020-06-23T10:54:19.513Z"/>
</w16cex:commentsExtensible>
</file>

<file path=word/commentsIds.xml><?xml version="1.0" encoding="utf-8"?>
<w16cid:commentsIds xmlns:mc="http://schemas.openxmlformats.org/markup-compatibility/2006" xmlns:w16cid="http://schemas.microsoft.com/office/word/2016/wordml/cid" mc:Ignorable="w16cid">
  <w16cid:commentId w16cid:paraId="1DAC87E4" w16cid:durableId="69B6DA87"/>
  <w16cid:commentId w16cid:paraId="19C3001D" w16cid:durableId="1FF1341F"/>
  <w16cid:commentId w16cid:paraId="1CBBB3B2" w16cid:durableId="12F9D7A6"/>
  <w16cid:commentId w16cid:paraId="78E6CCBD" w16cid:durableId="3EA6BF77"/>
  <w16cid:commentId w16cid:paraId="37D56BD9" w16cid:durableId="2DC8EB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D37" w:rsidRDefault="00917D37" w14:paraId="0D8B49C7" w14:textId="77777777">
      <w:r>
        <w:separator/>
      </w:r>
    </w:p>
  </w:endnote>
  <w:endnote w:type="continuationSeparator" w:id="0">
    <w:p w:rsidR="00917D37" w:rsidRDefault="00917D37" w14:paraId="399E821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39" w:type="dxa"/>
      <w:tblLayout w:type="fixed"/>
      <w:tblCellMar>
        <w:left w:w="10" w:type="dxa"/>
        <w:right w:w="10" w:type="dxa"/>
      </w:tblCellMar>
      <w:tblLook w:val="04A0" w:firstRow="1" w:lastRow="0" w:firstColumn="1" w:lastColumn="0" w:noHBand="0" w:noVBand="1"/>
    </w:tblPr>
    <w:tblGrid>
      <w:gridCol w:w="3212"/>
      <w:gridCol w:w="7417"/>
      <w:gridCol w:w="4110"/>
    </w:tblGrid>
    <w:tr w:rsidRPr="002418EF" w:rsidR="006C560D" w:rsidTr="007075D3" w14:paraId="0908A55D" w14:textId="77777777">
      <w:tc>
        <w:tcPr>
          <w:tcW w:w="3212"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0D052C" w:rsidRDefault="006C560D" w14:paraId="015BD9A2" w14:textId="77777777">
          <w:pPr>
            <w:pStyle w:val="QEP-FuzeileUV"/>
            <w:snapToGrid w:val="0"/>
            <w:rPr>
              <w:rFonts w:cs="Arial" w:asciiTheme="minorHAnsi" w:hAnsiTheme="minorHAnsi"/>
              <w:color w:val="808080"/>
              <w:sz w:val="24"/>
              <w:szCs w:val="24"/>
            </w:rPr>
          </w:pPr>
          <w:r w:rsidRPr="002418EF">
            <w:rPr>
              <w:rFonts w:cs="Arial" w:asciiTheme="minorHAnsi" w:hAnsiTheme="minorHAnsi"/>
              <w:color w:val="808080"/>
              <w:sz w:val="24"/>
              <w:szCs w:val="24"/>
            </w:rPr>
            <w:t>R</w:t>
          </w:r>
          <w:r>
            <w:rPr>
              <w:rFonts w:cs="Arial" w:asciiTheme="minorHAnsi" w:hAnsiTheme="minorHAnsi"/>
              <w:color w:val="808080"/>
              <w:sz w:val="24"/>
              <w:szCs w:val="24"/>
            </w:rPr>
            <w:t>evision:</w:t>
          </w:r>
        </w:p>
      </w:tc>
      <w:tc>
        <w:tcPr>
          <w:tcW w:w="7417"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184D3C" w:rsidRDefault="006C560D" w14:paraId="3BB8BAB9" w14:textId="121502F7">
          <w:pPr>
            <w:pStyle w:val="QEP-FuzeileUV"/>
            <w:snapToGrid w:val="0"/>
            <w:rPr>
              <w:rFonts w:cs="Arial" w:asciiTheme="minorHAnsi" w:hAnsiTheme="minorHAnsi"/>
              <w:color w:val="808080"/>
              <w:sz w:val="24"/>
              <w:szCs w:val="24"/>
            </w:rPr>
          </w:pPr>
          <w:r>
            <w:rPr>
              <w:rFonts w:cs="Arial" w:asciiTheme="minorHAnsi" w:hAnsiTheme="minorHAnsi"/>
              <w:color w:val="808080"/>
              <w:sz w:val="24"/>
              <w:szCs w:val="24"/>
            </w:rPr>
            <w:fldChar w:fldCharType="begin"/>
          </w:r>
          <w:r>
            <w:rPr>
              <w:rFonts w:cs="Arial" w:asciiTheme="minorHAnsi" w:hAnsiTheme="minorHAnsi"/>
              <w:color w:val="808080"/>
              <w:sz w:val="24"/>
              <w:szCs w:val="24"/>
            </w:rPr>
            <w:instrText xml:space="preserve"> FILENAME   \* MERGEFORMAT </w:instrText>
          </w:r>
          <w:r>
            <w:rPr>
              <w:rFonts w:cs="Arial" w:asciiTheme="minorHAnsi" w:hAnsiTheme="minorHAnsi"/>
              <w:color w:val="808080"/>
              <w:sz w:val="24"/>
              <w:szCs w:val="24"/>
            </w:rPr>
            <w:fldChar w:fldCharType="separate"/>
          </w:r>
          <w:r w:rsidR="006625B8">
            <w:rPr>
              <w:rFonts w:cs="Arial" w:asciiTheme="minorHAnsi" w:hAnsiTheme="minorHAnsi"/>
              <w:noProof/>
              <w:color w:val="808080"/>
              <w:sz w:val="24"/>
              <w:szCs w:val="24"/>
            </w:rPr>
            <w:t>06.4c_GBN_FB_Schnittstellenklärung &amp; Maßnahmenplan.docx</w:t>
          </w:r>
          <w:r>
            <w:rPr>
              <w:rFonts w:cs="Arial" w:asciiTheme="minorHAnsi" w:hAnsiTheme="minorHAnsi"/>
              <w:color w:val="808080"/>
              <w:sz w:val="24"/>
              <w:szCs w:val="24"/>
            </w:rPr>
            <w:fldChar w:fldCharType="end"/>
          </w:r>
        </w:p>
      </w:tc>
      <w:tc>
        <w:tcPr>
          <w:tcW w:w="4110"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6C560D" w:rsidP="000D052C" w:rsidRDefault="006C560D" w14:paraId="38E01EC1" w14:textId="77777777">
          <w:pPr>
            <w:pStyle w:val="QEP-FuzeileUV"/>
            <w:snapToGrid w:val="0"/>
            <w:jc w:val="right"/>
            <w:rPr>
              <w:rFonts w:cs="Arial" w:asciiTheme="minorHAnsi" w:hAnsiTheme="minorHAnsi"/>
              <w:color w:val="808080"/>
              <w:sz w:val="24"/>
              <w:szCs w:val="24"/>
            </w:rPr>
          </w:pPr>
          <w:r w:rsidRPr="002418EF">
            <w:rPr>
              <w:rFonts w:cs="Arial" w:asciiTheme="minorHAnsi" w:hAnsiTheme="minorHAnsi"/>
              <w:color w:val="808080"/>
              <w:sz w:val="24"/>
              <w:szCs w:val="24"/>
            </w:rPr>
            <w:t>Seite:</w:t>
          </w:r>
        </w:p>
      </w:tc>
    </w:tr>
  </w:tbl>
  <w:p w:rsidRPr="00117DC4" w:rsidR="006C560D" w:rsidP="0097522E" w:rsidRDefault="006C560D" w14:paraId="2BBC8CB2" w14:textId="77777777">
    <w:pPr>
      <w:rPr>
        <w:sz w:val="4"/>
        <w:szCs w:val="17"/>
      </w:rPr>
    </w:pPr>
  </w:p>
  <w:p w:rsidRPr="00CA5C0A" w:rsidR="006C560D" w:rsidP="00CA5C0A" w:rsidRDefault="006C560D" w14:paraId="7B6E4D12" w14:textId="7777777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9" w:type="dxa"/>
      <w:tblLayout w:type="fixed"/>
      <w:tblCellMar>
        <w:left w:w="10" w:type="dxa"/>
        <w:right w:w="10" w:type="dxa"/>
      </w:tblCellMar>
      <w:tblLook w:val="04A0" w:firstRow="1" w:lastRow="0" w:firstColumn="1" w:lastColumn="0" w:noHBand="0" w:noVBand="1"/>
    </w:tblPr>
    <w:tblGrid>
      <w:gridCol w:w="1698"/>
      <w:gridCol w:w="5812"/>
      <w:gridCol w:w="1559"/>
    </w:tblGrid>
    <w:tr w:rsidRPr="002418EF" w:rsidR="006C560D" w:rsidTr="00FC3A2B" w14:paraId="6E8BE6BF" w14:textId="77777777">
      <w:tc>
        <w:tcPr>
          <w:tcW w:w="1698"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804A9C" w:rsidRDefault="006C560D" w14:paraId="00CF7C3E" w14:textId="77777777">
          <w:pPr>
            <w:pStyle w:val="QEP-FuzeileUV"/>
            <w:snapToGrid w:val="0"/>
            <w:rPr>
              <w:rFonts w:cs="Arial" w:asciiTheme="minorHAnsi" w:hAnsiTheme="minorHAnsi"/>
              <w:color w:val="808080"/>
              <w:sz w:val="24"/>
              <w:szCs w:val="24"/>
            </w:rPr>
          </w:pPr>
          <w:r w:rsidRPr="002418EF">
            <w:rPr>
              <w:rFonts w:cs="Arial" w:asciiTheme="minorHAnsi" w:hAnsiTheme="minorHAnsi"/>
              <w:color w:val="808080"/>
              <w:sz w:val="24"/>
              <w:szCs w:val="24"/>
            </w:rPr>
            <w:t>R</w:t>
          </w:r>
          <w:r>
            <w:rPr>
              <w:rFonts w:cs="Arial" w:asciiTheme="minorHAnsi" w:hAnsiTheme="minorHAnsi"/>
              <w:color w:val="808080"/>
              <w:sz w:val="24"/>
              <w:szCs w:val="24"/>
            </w:rPr>
            <w:t>evision:</w:t>
          </w:r>
        </w:p>
      </w:tc>
      <w:tc>
        <w:tcPr>
          <w:tcW w:w="5812"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804A9C" w:rsidRDefault="006C560D" w14:paraId="32DE0701" w14:textId="77777777">
          <w:pPr>
            <w:pStyle w:val="QEP-FuzeileUV"/>
            <w:snapToGrid w:val="0"/>
            <w:rPr>
              <w:rFonts w:cs="Arial" w:asciiTheme="minorHAnsi" w:hAnsiTheme="minorHAnsi"/>
              <w:color w:val="808080"/>
              <w:sz w:val="24"/>
              <w:szCs w:val="24"/>
            </w:rPr>
          </w:pPr>
          <w:r>
            <w:rPr>
              <w:rFonts w:cs="Arial" w:asciiTheme="minorHAnsi" w:hAnsiTheme="minorHAnsi"/>
              <w:color w:val="808080"/>
              <w:sz w:val="24"/>
              <w:szCs w:val="24"/>
            </w:rPr>
            <w:fldChar w:fldCharType="begin"/>
          </w:r>
          <w:r>
            <w:rPr>
              <w:rFonts w:cs="Arial" w:asciiTheme="minorHAnsi" w:hAnsiTheme="minorHAnsi"/>
              <w:color w:val="808080"/>
              <w:sz w:val="24"/>
              <w:szCs w:val="24"/>
            </w:rPr>
            <w:instrText xml:space="preserve"> FILENAME   \* MERGEFORMAT </w:instrText>
          </w:r>
          <w:r>
            <w:rPr>
              <w:rFonts w:cs="Arial" w:asciiTheme="minorHAnsi" w:hAnsiTheme="minorHAnsi"/>
              <w:color w:val="808080"/>
              <w:sz w:val="24"/>
              <w:szCs w:val="24"/>
            </w:rPr>
            <w:fldChar w:fldCharType="separate"/>
          </w:r>
          <w:r>
            <w:rPr>
              <w:rFonts w:cs="Arial" w:asciiTheme="minorHAnsi" w:hAnsiTheme="minorHAnsi"/>
              <w:noProof/>
              <w:color w:val="808080"/>
              <w:sz w:val="24"/>
              <w:szCs w:val="24"/>
            </w:rPr>
            <w:t>06.3b_GBN_FB_Prozessmatrix.docx</w:t>
          </w:r>
          <w:r>
            <w:rPr>
              <w:rFonts w:cs="Arial" w:asciiTheme="minorHAnsi" w:hAnsiTheme="minorHAnsi"/>
              <w:color w:val="808080"/>
              <w:sz w:val="24"/>
              <w:szCs w:val="24"/>
            </w:rPr>
            <w:fldChar w:fldCharType="end"/>
          </w:r>
        </w:p>
      </w:tc>
      <w:tc>
        <w:tcPr>
          <w:tcW w:w="1559"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6C560D" w:rsidP="00804A9C" w:rsidRDefault="006C560D" w14:paraId="0ABF78DA" w14:textId="77777777">
          <w:pPr>
            <w:pStyle w:val="QEP-FuzeileUV"/>
            <w:snapToGrid w:val="0"/>
            <w:jc w:val="right"/>
            <w:rPr>
              <w:rFonts w:cs="Arial" w:asciiTheme="minorHAnsi" w:hAnsiTheme="minorHAnsi"/>
              <w:color w:val="808080"/>
              <w:sz w:val="24"/>
              <w:szCs w:val="24"/>
            </w:rPr>
          </w:pPr>
          <w:r w:rsidRPr="002418EF">
            <w:rPr>
              <w:rFonts w:cs="Arial" w:asciiTheme="minorHAnsi" w:hAnsiTheme="minorHAnsi"/>
              <w:color w:val="808080"/>
              <w:sz w:val="24"/>
              <w:szCs w:val="24"/>
            </w:rPr>
            <w:t>Seite:</w:t>
          </w:r>
        </w:p>
      </w:tc>
    </w:tr>
  </w:tbl>
  <w:p w:rsidRPr="00804A9C" w:rsidR="006C560D" w:rsidP="00804A9C" w:rsidRDefault="006C560D" w14:paraId="082021A4" w14:textId="7777777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D37" w:rsidRDefault="00917D37" w14:paraId="17E86D5C" w14:textId="77777777">
      <w:r>
        <w:separator/>
      </w:r>
    </w:p>
  </w:footnote>
  <w:footnote w:type="continuationSeparator" w:id="0">
    <w:p w:rsidR="00917D37" w:rsidRDefault="00917D37" w14:paraId="16C1E0F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6C560D" w:rsidP="008E1D79" w:rsidRDefault="006C560D" w14:paraId="394761A3" w14:textId="77777777">
    <w:pPr>
      <w:pStyle w:val="Kopfzeile"/>
      <w:rPr>
        <w:sz w:val="2"/>
      </w:rPr>
    </w:pPr>
    <w:r>
      <w:rPr>
        <w:noProof/>
        <w:sz w:val="2"/>
      </w:rPr>
      <w:drawing>
        <wp:anchor distT="0" distB="0" distL="114300" distR="114300" simplePos="0" relativeHeight="251658240" behindDoc="1" locked="0" layoutInCell="1" allowOverlap="1" wp14:anchorId="32F85428" wp14:editId="7BC140B8">
          <wp:simplePos x="0" y="0"/>
          <wp:positionH relativeFrom="column">
            <wp:posOffset>7422769</wp:posOffset>
          </wp:positionH>
          <wp:positionV relativeFrom="paragraph">
            <wp:posOffset>-306680</wp:posOffset>
          </wp:positionV>
          <wp:extent cx="2044700" cy="926465"/>
          <wp:effectExtent l="0" t="0" r="0" b="698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6C560D" w:rsidP="008E1D79" w:rsidRDefault="006C560D" w14:paraId="02798123" w14:textId="77777777">
    <w:pPr>
      <w:pStyle w:val="Kopfzeile"/>
      <w:rPr>
        <w:sz w:val="2"/>
      </w:rPr>
    </w:pPr>
  </w:p>
  <w:p w:rsidR="006C560D" w:rsidP="008E1D79" w:rsidRDefault="006C560D" w14:paraId="0A5BC3CE" w14:textId="77777777">
    <w:pPr>
      <w:pStyle w:val="Kopfzeile"/>
      <w:rPr>
        <w:sz w:val="2"/>
      </w:rPr>
    </w:pPr>
  </w:p>
  <w:p w:rsidR="006C560D" w:rsidP="008E1D79" w:rsidRDefault="006C560D" w14:paraId="7D737021" w14:textId="77777777">
    <w:pPr>
      <w:pStyle w:val="Kopfzeile"/>
      <w:rPr>
        <w:sz w:val="2"/>
      </w:rPr>
    </w:pPr>
  </w:p>
  <w:p w:rsidR="006C560D" w:rsidP="008E1D79" w:rsidRDefault="006C560D" w14:paraId="50A19EF5" w14:textId="77777777">
    <w:pPr>
      <w:pStyle w:val="Kopfzeile"/>
      <w:rPr>
        <w:sz w:val="2"/>
      </w:rPr>
    </w:pPr>
  </w:p>
  <w:p w:rsidR="006C560D" w:rsidP="008E1D79" w:rsidRDefault="006C560D" w14:paraId="635C0D2B" w14:textId="77777777">
    <w:pPr>
      <w:pStyle w:val="Kopfzeile"/>
      <w:rPr>
        <w:sz w:val="2"/>
      </w:rPr>
    </w:pPr>
  </w:p>
  <w:p w:rsidR="006C560D" w:rsidP="008E1D79" w:rsidRDefault="006C560D" w14:paraId="5D72279A" w14:textId="77777777">
    <w:pPr>
      <w:pStyle w:val="Kopfzeile"/>
      <w:rPr>
        <w:sz w:val="2"/>
      </w:rPr>
    </w:pPr>
  </w:p>
  <w:p w:rsidR="006C560D" w:rsidP="008E1D79" w:rsidRDefault="006C560D" w14:paraId="7F6617E2" w14:textId="77777777">
    <w:pPr>
      <w:pStyle w:val="Kopfzeile"/>
      <w:rPr>
        <w:sz w:val="2"/>
      </w:rPr>
    </w:pPr>
  </w:p>
  <w:p w:rsidR="006C560D" w:rsidP="008E1D79" w:rsidRDefault="006C560D" w14:paraId="0AAF2A3F" w14:textId="77777777">
    <w:pPr>
      <w:pStyle w:val="Kopfzeile"/>
      <w:rPr>
        <w:sz w:val="2"/>
      </w:rPr>
    </w:pPr>
  </w:p>
  <w:p w:rsidR="006C560D" w:rsidP="008E1D79" w:rsidRDefault="006C560D" w14:paraId="7CF47126" w14:textId="77777777">
    <w:pPr>
      <w:pStyle w:val="Kopfzeile"/>
      <w:rPr>
        <w:sz w:val="2"/>
      </w:rPr>
    </w:pPr>
  </w:p>
  <w:tbl>
    <w:tblPr>
      <w:tblW w:w="14739" w:type="dxa"/>
      <w:tblLayout w:type="fixed"/>
      <w:tblCellMar>
        <w:left w:w="10" w:type="dxa"/>
        <w:right w:w="10" w:type="dxa"/>
      </w:tblCellMar>
      <w:tblLook w:val="04A0" w:firstRow="1" w:lastRow="0" w:firstColumn="1" w:lastColumn="0" w:noHBand="0" w:noVBand="1"/>
    </w:tblPr>
    <w:tblGrid>
      <w:gridCol w:w="4675"/>
      <w:gridCol w:w="3827"/>
      <w:gridCol w:w="6237"/>
    </w:tblGrid>
    <w:tr w:rsidRPr="002418EF" w:rsidR="006C560D" w:rsidTr="007075D3" w14:paraId="4231448A" w14:textId="77777777">
      <w:tc>
        <w:tcPr>
          <w:tcW w:w="4675"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6C560D" w:rsidRDefault="006C560D" w14:paraId="48A5BCD5" w14:textId="77777777">
          <w:pPr>
            <w:pStyle w:val="TableContents"/>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Name der Biobank</w:t>
          </w:r>
        </w:p>
      </w:tc>
      <w:tc>
        <w:tcPr>
          <w:tcW w:w="3827" w:type="dxa"/>
          <w:vMerge w:val="restart"/>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vAlign w:val="center"/>
        </w:tcPr>
        <w:p w:rsidRPr="002418EF" w:rsidR="006C560D" w:rsidP="00184D3C" w:rsidRDefault="00184D3C" w14:paraId="194A254D" w14:textId="77777777">
          <w:pPr>
            <w:pStyle w:val="TableContents"/>
            <w:jc w:val="center"/>
            <w:rPr>
              <w:rStyle w:val="Hervorhebung"/>
              <w:rFonts w:cs="Arial" w:asciiTheme="minorHAnsi" w:hAnsiTheme="minorHAnsi"/>
              <w:b/>
              <w:i w:val="0"/>
              <w:color w:val="FFFFFF" w:themeColor="background1"/>
              <w:sz w:val="28"/>
              <w:szCs w:val="28"/>
            </w:rPr>
          </w:pPr>
          <w:r>
            <w:rPr>
              <w:rStyle w:val="Hervorhebung"/>
              <w:rFonts w:cs="Arial" w:asciiTheme="minorHAnsi" w:hAnsiTheme="minorHAnsi"/>
              <w:b/>
              <w:i w:val="0"/>
              <w:color w:val="FFFFFF" w:themeColor="background1"/>
              <w:sz w:val="28"/>
              <w:szCs w:val="28"/>
            </w:rPr>
            <w:t>Schnittstellenklärung</w:t>
          </w:r>
        </w:p>
      </w:tc>
      <w:tc>
        <w:tcPr>
          <w:tcW w:w="6237"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6C560D" w:rsidP="007075D3" w:rsidRDefault="006C560D" w14:paraId="4C85C05B"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Leitung der Biobank XXX</w:t>
          </w:r>
        </w:p>
      </w:tc>
    </w:tr>
    <w:tr w:rsidRPr="002418EF" w:rsidR="006C560D" w:rsidTr="007075D3" w14:paraId="3DE03FFB" w14:textId="77777777">
      <w:trPr>
        <w:trHeight w:val="904"/>
      </w:trPr>
      <w:tc>
        <w:tcPr>
          <w:tcW w:w="4675" w:type="dxa"/>
          <w:tcBorders>
            <w:left w:val="single" w:color="000000" w:sz="2" w:space="0"/>
            <w:bottom w:val="single" w:color="000000" w:sz="2" w:space="0"/>
          </w:tcBorders>
          <w:tcMar>
            <w:top w:w="55" w:type="dxa"/>
            <w:left w:w="55" w:type="dxa"/>
            <w:bottom w:w="55" w:type="dxa"/>
            <w:right w:w="55" w:type="dxa"/>
          </w:tcMar>
          <w:vAlign w:val="center"/>
        </w:tcPr>
        <w:p w:rsidRPr="002418EF" w:rsidR="006C560D" w:rsidP="006C560D" w:rsidRDefault="006C560D" w14:paraId="771F4808"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EVTL Logo</w:t>
          </w:r>
        </w:p>
      </w:tc>
      <w:tc>
        <w:tcPr>
          <w:tcW w:w="3827" w:type="dxa"/>
          <w:vMerge/>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tcPr>
        <w:p w:rsidRPr="002418EF" w:rsidR="006C560D" w:rsidP="006C560D" w:rsidRDefault="006C560D" w14:paraId="061B5C50" w14:textId="77777777">
          <w:pPr>
            <w:rPr>
              <w:rStyle w:val="Hervorhebung"/>
              <w:rFonts w:cs="Arial" w:asciiTheme="minorHAnsi" w:hAnsiTheme="minorHAnsi"/>
              <w:i w:val="0"/>
              <w:sz w:val="28"/>
              <w:szCs w:val="28"/>
            </w:rPr>
          </w:pPr>
        </w:p>
      </w:tc>
      <w:tc>
        <w:tcPr>
          <w:tcW w:w="6237"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Pr="002418EF" w:rsidR="006C560D" w:rsidP="006C560D" w:rsidRDefault="006C560D" w14:paraId="62B110D9" w14:textId="77777777">
          <w:pPr>
            <w:pStyle w:val="TableContents"/>
            <w:jc w:val="center"/>
            <w:rPr>
              <w:rStyle w:val="Hervorhebung"/>
              <w:rFonts w:cs="Arial" w:asciiTheme="minorHAnsi" w:hAnsiTheme="minorHAnsi"/>
              <w:i w:val="0"/>
              <w:sz w:val="28"/>
              <w:szCs w:val="28"/>
            </w:rPr>
          </w:pPr>
          <w:r>
            <w:rPr>
              <w:rStyle w:val="Hervorhebung"/>
              <w:rFonts w:cs="Arial" w:asciiTheme="minorHAnsi" w:hAnsiTheme="minorHAnsi"/>
              <w:i w:val="0"/>
              <w:sz w:val="28"/>
              <w:szCs w:val="28"/>
            </w:rPr>
            <w:t>Formular</w:t>
          </w:r>
        </w:p>
      </w:tc>
    </w:tr>
  </w:tbl>
  <w:p w:rsidRPr="008E1D79" w:rsidR="006C560D" w:rsidP="008E1D79" w:rsidRDefault="006C560D" w14:paraId="5F035048" w14:textId="77777777">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6C560D" w:rsidP="00804A9C" w:rsidRDefault="006C560D" w14:paraId="0ECDD46F" w14:textId="77777777">
    <w:pPr>
      <w:pStyle w:val="Kopfzeile"/>
      <w:rPr>
        <w:sz w:val="2"/>
      </w:rPr>
    </w:pPr>
    <w:r>
      <w:rPr>
        <w:noProof/>
        <w:sz w:val="2"/>
      </w:rPr>
      <w:drawing>
        <wp:anchor distT="0" distB="0" distL="114300" distR="114300" simplePos="0" relativeHeight="251660288" behindDoc="1" locked="0" layoutInCell="1" allowOverlap="1" wp14:anchorId="3FDCC9E8" wp14:editId="143A94E3">
          <wp:simplePos x="0" y="0"/>
          <wp:positionH relativeFrom="margin">
            <wp:posOffset>3524744</wp:posOffset>
          </wp:positionH>
          <wp:positionV relativeFrom="paragraph">
            <wp:posOffset>-438851</wp:posOffset>
          </wp:positionV>
          <wp:extent cx="2044700" cy="92646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6C560D" w:rsidP="00804A9C" w:rsidRDefault="006C560D" w14:paraId="095B5622" w14:textId="77777777">
    <w:pPr>
      <w:pStyle w:val="Kopfzeile"/>
      <w:rPr>
        <w:sz w:val="2"/>
      </w:rPr>
    </w:pPr>
  </w:p>
  <w:p w:rsidR="006C560D" w:rsidP="00804A9C" w:rsidRDefault="006C560D" w14:paraId="1004057C" w14:textId="77777777">
    <w:pPr>
      <w:pStyle w:val="Kopfzeile"/>
      <w:rPr>
        <w:sz w:val="2"/>
      </w:rPr>
    </w:pPr>
  </w:p>
  <w:p w:rsidR="006C560D" w:rsidP="00804A9C" w:rsidRDefault="006C560D" w14:paraId="05532331" w14:textId="77777777">
    <w:pPr>
      <w:pStyle w:val="Kopfzeile"/>
      <w:rPr>
        <w:sz w:val="2"/>
      </w:rPr>
    </w:pPr>
  </w:p>
  <w:p w:rsidR="006C560D" w:rsidP="00804A9C" w:rsidRDefault="006C560D" w14:paraId="6179CAAB" w14:textId="77777777">
    <w:pPr>
      <w:pStyle w:val="Kopfzeile"/>
      <w:rPr>
        <w:sz w:val="2"/>
      </w:rPr>
    </w:pPr>
  </w:p>
  <w:p w:rsidR="006C560D" w:rsidP="00804A9C" w:rsidRDefault="006C560D" w14:paraId="1860E0FC" w14:textId="77777777">
    <w:pPr>
      <w:pStyle w:val="Kopfzeile"/>
      <w:rPr>
        <w:sz w:val="2"/>
      </w:rPr>
    </w:pPr>
  </w:p>
  <w:p w:rsidR="006C560D" w:rsidP="00804A9C" w:rsidRDefault="006C560D" w14:paraId="57A3D560" w14:textId="77777777">
    <w:pPr>
      <w:pStyle w:val="Kopfzeile"/>
      <w:rPr>
        <w:sz w:val="2"/>
      </w:rPr>
    </w:pPr>
  </w:p>
  <w:tbl>
    <w:tblPr>
      <w:tblW w:w="8928" w:type="dxa"/>
      <w:tblLayout w:type="fixed"/>
      <w:tblCellMar>
        <w:left w:w="10" w:type="dxa"/>
        <w:right w:w="10" w:type="dxa"/>
      </w:tblCellMar>
      <w:tblLook w:val="04A0" w:firstRow="1" w:lastRow="0" w:firstColumn="1" w:lastColumn="0" w:noHBand="0" w:noVBand="1"/>
    </w:tblPr>
    <w:tblGrid>
      <w:gridCol w:w="2549"/>
      <w:gridCol w:w="3118"/>
      <w:gridCol w:w="3261"/>
    </w:tblGrid>
    <w:tr w:rsidRPr="002418EF" w:rsidR="006C560D" w:rsidTr="00804A9C" w14:paraId="7A87C27A" w14:textId="77777777">
      <w:tc>
        <w:tcPr>
          <w:tcW w:w="2549"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6C560D" w:rsidP="00804A9C" w:rsidRDefault="006C560D" w14:paraId="433D95B2" w14:textId="77777777">
          <w:pPr>
            <w:pStyle w:val="TableContents"/>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Name der Biobank</w:t>
          </w:r>
        </w:p>
      </w:tc>
      <w:tc>
        <w:tcPr>
          <w:tcW w:w="3118" w:type="dxa"/>
          <w:vMerge w:val="restart"/>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vAlign w:val="center"/>
        </w:tcPr>
        <w:p w:rsidRPr="002418EF" w:rsidR="006C560D" w:rsidP="006C560D" w:rsidRDefault="006C560D" w14:paraId="2CA4B4FE" w14:textId="77777777">
          <w:pPr>
            <w:pStyle w:val="TableContents"/>
            <w:jc w:val="center"/>
            <w:rPr>
              <w:rStyle w:val="Hervorhebung"/>
              <w:rFonts w:cs="Arial" w:asciiTheme="minorHAnsi" w:hAnsiTheme="minorHAnsi"/>
              <w:b/>
              <w:i w:val="0"/>
              <w:color w:val="FFFFFF" w:themeColor="background1"/>
              <w:sz w:val="28"/>
              <w:szCs w:val="28"/>
            </w:rPr>
          </w:pPr>
          <w:r>
            <w:rPr>
              <w:rStyle w:val="Hervorhebung"/>
              <w:rFonts w:cs="Arial" w:asciiTheme="minorHAnsi" w:hAnsiTheme="minorHAnsi"/>
              <w:b/>
              <w:i w:val="0"/>
              <w:color w:val="FFFFFF" w:themeColor="background1"/>
              <w:sz w:val="28"/>
              <w:szCs w:val="28"/>
            </w:rPr>
            <w:t>Schnittstellenklärung</w:t>
          </w:r>
        </w:p>
      </w:tc>
      <w:tc>
        <w:tcPr>
          <w:tcW w:w="3261"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6C560D" w:rsidP="00804A9C" w:rsidRDefault="006C560D" w14:paraId="45C03A42"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Leitung der Biobank XXX</w:t>
          </w:r>
        </w:p>
      </w:tc>
    </w:tr>
    <w:tr w:rsidRPr="002418EF" w:rsidR="006C560D" w:rsidTr="00804A9C" w14:paraId="2C9C4FA6" w14:textId="77777777">
      <w:trPr>
        <w:trHeight w:val="774"/>
      </w:trPr>
      <w:tc>
        <w:tcPr>
          <w:tcW w:w="2549" w:type="dxa"/>
          <w:tcBorders>
            <w:left w:val="single" w:color="000000" w:sz="2" w:space="0"/>
            <w:bottom w:val="single" w:color="000000" w:sz="2" w:space="0"/>
          </w:tcBorders>
          <w:tcMar>
            <w:top w:w="55" w:type="dxa"/>
            <w:left w:w="55" w:type="dxa"/>
            <w:bottom w:w="55" w:type="dxa"/>
            <w:right w:w="55" w:type="dxa"/>
          </w:tcMar>
          <w:vAlign w:val="center"/>
        </w:tcPr>
        <w:p w:rsidRPr="002418EF" w:rsidR="006C560D" w:rsidP="00804A9C" w:rsidRDefault="006C560D" w14:paraId="453CAD9E"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EVTL Logo</w:t>
          </w:r>
        </w:p>
      </w:tc>
      <w:tc>
        <w:tcPr>
          <w:tcW w:w="3118" w:type="dxa"/>
          <w:vMerge/>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tcPr>
        <w:p w:rsidRPr="002418EF" w:rsidR="006C560D" w:rsidP="00804A9C" w:rsidRDefault="006C560D" w14:paraId="43DD646F" w14:textId="77777777">
          <w:pPr>
            <w:rPr>
              <w:rStyle w:val="Hervorhebung"/>
              <w:rFonts w:cs="Arial" w:asciiTheme="minorHAnsi" w:hAnsiTheme="minorHAnsi"/>
              <w:i w:val="0"/>
              <w:sz w:val="28"/>
              <w:szCs w:val="28"/>
            </w:rPr>
          </w:pPr>
        </w:p>
      </w:tc>
      <w:tc>
        <w:tcPr>
          <w:tcW w:w="326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Pr="002418EF" w:rsidR="006C560D" w:rsidP="00804A9C" w:rsidRDefault="006C560D" w14:paraId="1F62CE98" w14:textId="77777777">
          <w:pPr>
            <w:pStyle w:val="TableContents"/>
            <w:jc w:val="center"/>
            <w:rPr>
              <w:rStyle w:val="Hervorhebung"/>
              <w:rFonts w:cs="Arial" w:asciiTheme="minorHAnsi" w:hAnsiTheme="minorHAnsi"/>
              <w:i w:val="0"/>
              <w:sz w:val="28"/>
              <w:szCs w:val="28"/>
            </w:rPr>
          </w:pPr>
          <w:r>
            <w:rPr>
              <w:rStyle w:val="Hervorhebung"/>
              <w:rFonts w:cs="Arial" w:asciiTheme="minorHAnsi" w:hAnsiTheme="minorHAnsi"/>
              <w:i w:val="0"/>
              <w:sz w:val="28"/>
              <w:szCs w:val="28"/>
            </w:rPr>
            <w:t>Formular</w:t>
          </w:r>
        </w:p>
      </w:tc>
    </w:tr>
  </w:tbl>
  <w:p w:rsidR="006C560D" w:rsidRDefault="006C560D" w14:paraId="03A85027"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EEAF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3DEDFD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5EAC72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B1489E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B30671C"/>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1709F9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5B1E0EB6"/>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7B3292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ADD0799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85AAA4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4FE3893"/>
    <w:multiLevelType w:val="hybridMultilevel"/>
    <w:tmpl w:val="32C0439C"/>
    <w:lvl w:ilvl="0" w:tplc="389417E8">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06784B9E"/>
    <w:multiLevelType w:val="hybridMultilevel"/>
    <w:tmpl w:val="5C9E8630"/>
    <w:lvl w:ilvl="0" w:tplc="38706D1A">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19643EF4"/>
    <w:multiLevelType w:val="hybridMultilevel"/>
    <w:tmpl w:val="F12CB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hint="default" w:ascii="Arial Narrow" w:hAnsi="Arial Narrow" w:cs="Times New Roman"/>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hint="default" w:ascii="Arial Narrow" w:hAnsi="Arial Narrow" w:cs="Times New Roman"/>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D463462"/>
    <w:multiLevelType w:val="hybridMultilevel"/>
    <w:tmpl w:val="FE2C8CB0"/>
    <w:lvl w:ilvl="0" w:tplc="6AEA0D64">
      <w:start w:val="1"/>
      <w:numFmt w:val="bullet"/>
      <w:lvlText w:val="-"/>
      <w:lvlJc w:val="left"/>
      <w:pPr>
        <w:tabs>
          <w:tab w:val="num" w:pos="1125"/>
        </w:tabs>
        <w:ind w:left="1105" w:hanging="340"/>
      </w:pPr>
      <w:rPr>
        <w:rFonts w:hint="default"/>
        <w:sz w:val="16"/>
      </w:rPr>
    </w:lvl>
    <w:lvl w:ilvl="1" w:tplc="CD46A7EA">
      <w:start w:val="1"/>
      <w:numFmt w:val="decimal"/>
      <w:lvlText w:val="%2."/>
      <w:lvlJc w:val="left"/>
      <w:pPr>
        <w:tabs>
          <w:tab w:val="num" w:pos="1647"/>
        </w:tabs>
        <w:ind w:left="1647" w:hanging="567"/>
      </w:pPr>
      <w:rPr>
        <w:rFonts w:hint="default"/>
        <w:b w:val="0"/>
        <w:i w:val="0"/>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1FE0013F"/>
    <w:multiLevelType w:val="hybridMultilevel"/>
    <w:tmpl w:val="03F8A6C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21EA4A99"/>
    <w:multiLevelType w:val="hybridMultilevel"/>
    <w:tmpl w:val="2ED29A46"/>
    <w:lvl w:ilvl="0" w:tplc="71982EE4">
      <w:start w:val="1"/>
      <w:numFmt w:val="bullet"/>
      <w:lvlText w:val="-"/>
      <w:lvlJc w:val="left"/>
      <w:pPr>
        <w:tabs>
          <w:tab w:val="num" w:pos="720"/>
        </w:tabs>
        <w:ind w:left="700" w:hanging="340"/>
      </w:pPr>
      <w:rPr>
        <w:rFonts w:hint="default"/>
        <w:sz w:val="16"/>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91661B1"/>
    <w:multiLevelType w:val="multilevel"/>
    <w:tmpl w:val="DEDADEBA"/>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29316A40"/>
    <w:multiLevelType w:val="hybridMultilevel"/>
    <w:tmpl w:val="DEDADEBA"/>
    <w:lvl w:ilvl="0" w:tplc="450C4F3E">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7C41D43"/>
    <w:multiLevelType w:val="hybridMultilevel"/>
    <w:tmpl w:val="85AA5AEE"/>
    <w:lvl w:ilvl="0" w:tplc="04070001">
      <w:start w:val="1"/>
      <w:numFmt w:val="bullet"/>
      <w:lvlText w:val=""/>
      <w:lvlJc w:val="left"/>
      <w:pPr>
        <w:ind w:left="773" w:hanging="360"/>
      </w:pPr>
      <w:rPr>
        <w:rFonts w:hint="default" w:ascii="Symbol" w:hAnsi="Symbol"/>
      </w:rPr>
    </w:lvl>
    <w:lvl w:ilvl="1" w:tplc="04070003" w:tentative="1">
      <w:start w:val="1"/>
      <w:numFmt w:val="bullet"/>
      <w:lvlText w:val="o"/>
      <w:lvlJc w:val="left"/>
      <w:pPr>
        <w:ind w:left="1493" w:hanging="360"/>
      </w:pPr>
      <w:rPr>
        <w:rFonts w:hint="default" w:ascii="Courier New" w:hAnsi="Courier New" w:cs="Courier New"/>
      </w:rPr>
    </w:lvl>
    <w:lvl w:ilvl="2" w:tplc="04070005" w:tentative="1">
      <w:start w:val="1"/>
      <w:numFmt w:val="bullet"/>
      <w:lvlText w:val=""/>
      <w:lvlJc w:val="left"/>
      <w:pPr>
        <w:ind w:left="2213" w:hanging="360"/>
      </w:pPr>
      <w:rPr>
        <w:rFonts w:hint="default" w:ascii="Wingdings" w:hAnsi="Wingdings"/>
      </w:rPr>
    </w:lvl>
    <w:lvl w:ilvl="3" w:tplc="04070001" w:tentative="1">
      <w:start w:val="1"/>
      <w:numFmt w:val="bullet"/>
      <w:lvlText w:val=""/>
      <w:lvlJc w:val="left"/>
      <w:pPr>
        <w:ind w:left="2933" w:hanging="360"/>
      </w:pPr>
      <w:rPr>
        <w:rFonts w:hint="default" w:ascii="Symbol" w:hAnsi="Symbol"/>
      </w:rPr>
    </w:lvl>
    <w:lvl w:ilvl="4" w:tplc="04070003" w:tentative="1">
      <w:start w:val="1"/>
      <w:numFmt w:val="bullet"/>
      <w:lvlText w:val="o"/>
      <w:lvlJc w:val="left"/>
      <w:pPr>
        <w:ind w:left="3653" w:hanging="360"/>
      </w:pPr>
      <w:rPr>
        <w:rFonts w:hint="default" w:ascii="Courier New" w:hAnsi="Courier New" w:cs="Courier New"/>
      </w:rPr>
    </w:lvl>
    <w:lvl w:ilvl="5" w:tplc="04070005" w:tentative="1">
      <w:start w:val="1"/>
      <w:numFmt w:val="bullet"/>
      <w:lvlText w:val=""/>
      <w:lvlJc w:val="left"/>
      <w:pPr>
        <w:ind w:left="4373" w:hanging="360"/>
      </w:pPr>
      <w:rPr>
        <w:rFonts w:hint="default" w:ascii="Wingdings" w:hAnsi="Wingdings"/>
      </w:rPr>
    </w:lvl>
    <w:lvl w:ilvl="6" w:tplc="04070001" w:tentative="1">
      <w:start w:val="1"/>
      <w:numFmt w:val="bullet"/>
      <w:lvlText w:val=""/>
      <w:lvlJc w:val="left"/>
      <w:pPr>
        <w:ind w:left="5093" w:hanging="360"/>
      </w:pPr>
      <w:rPr>
        <w:rFonts w:hint="default" w:ascii="Symbol" w:hAnsi="Symbol"/>
      </w:rPr>
    </w:lvl>
    <w:lvl w:ilvl="7" w:tplc="04070003" w:tentative="1">
      <w:start w:val="1"/>
      <w:numFmt w:val="bullet"/>
      <w:lvlText w:val="o"/>
      <w:lvlJc w:val="left"/>
      <w:pPr>
        <w:ind w:left="5813" w:hanging="360"/>
      </w:pPr>
      <w:rPr>
        <w:rFonts w:hint="default" w:ascii="Courier New" w:hAnsi="Courier New" w:cs="Courier New"/>
      </w:rPr>
    </w:lvl>
    <w:lvl w:ilvl="8" w:tplc="04070005" w:tentative="1">
      <w:start w:val="1"/>
      <w:numFmt w:val="bullet"/>
      <w:lvlText w:val=""/>
      <w:lvlJc w:val="left"/>
      <w:pPr>
        <w:ind w:left="6533" w:hanging="360"/>
      </w:pPr>
      <w:rPr>
        <w:rFonts w:hint="default" w:ascii="Wingdings" w:hAnsi="Wingdings"/>
      </w:rPr>
    </w:lvl>
  </w:abstractNum>
  <w:abstractNum w:abstractNumId="20" w15:restartNumberingAfterBreak="0">
    <w:nsid w:val="38A25001"/>
    <w:multiLevelType w:val="hybridMultilevel"/>
    <w:tmpl w:val="067C2E0C"/>
    <w:lvl w:ilvl="0" w:tplc="5BF4FD2E">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3E032F48"/>
    <w:multiLevelType w:val="hybridMultilevel"/>
    <w:tmpl w:val="3ACC082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42351C96"/>
    <w:multiLevelType w:val="hybridMultilevel"/>
    <w:tmpl w:val="9DA0A794"/>
    <w:lvl w:ilvl="0" w:tplc="5BF4FD2E">
      <w:start w:val="1"/>
      <w:numFmt w:val="bullet"/>
      <w:lvlText w:val=""/>
      <w:lvlJc w:val="left"/>
      <w:pPr>
        <w:ind w:left="1080" w:hanging="360"/>
      </w:pPr>
      <w:rPr>
        <w:rFonts w:hint="default" w:ascii="Wingdings" w:hAnsi="Wingdings"/>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3" w15:restartNumberingAfterBreak="0">
    <w:nsid w:val="48692CD6"/>
    <w:multiLevelType w:val="singleLevel"/>
    <w:tmpl w:val="0407000F"/>
    <w:lvl w:ilvl="0">
      <w:start w:val="1"/>
      <w:numFmt w:val="decimal"/>
      <w:lvlText w:val="%1."/>
      <w:lvlJc w:val="left"/>
      <w:pPr>
        <w:tabs>
          <w:tab w:val="num" w:pos="360"/>
        </w:tabs>
        <w:ind w:left="360" w:hanging="360"/>
      </w:pPr>
      <w:rPr>
        <w:rFonts w:hint="default"/>
      </w:rPr>
    </w:lvl>
  </w:abstractNum>
  <w:abstractNum w:abstractNumId="24" w15:restartNumberingAfterBreak="0">
    <w:nsid w:val="4A7F26DF"/>
    <w:multiLevelType w:val="hybridMultilevel"/>
    <w:tmpl w:val="F4202D8E"/>
    <w:lvl w:ilvl="0" w:tplc="D474E198">
      <w:start w:val="1"/>
      <w:numFmt w:val="bullet"/>
      <w:lvlText w:val="-"/>
      <w:lvlJc w:val="left"/>
      <w:pPr>
        <w:tabs>
          <w:tab w:val="num" w:pos="360"/>
        </w:tabs>
        <w:ind w:left="227" w:hanging="227"/>
      </w:pPr>
      <w:rPr>
        <w:rFonts w:hint="default"/>
        <w:sz w:val="16"/>
        <w:szCs w:val="16"/>
      </w:rPr>
    </w:lvl>
    <w:lvl w:ilvl="1" w:tplc="04070003">
      <w:start w:val="1"/>
      <w:numFmt w:val="bullet"/>
      <w:lvlText w:val="o"/>
      <w:lvlJc w:val="left"/>
      <w:pPr>
        <w:tabs>
          <w:tab w:val="num" w:pos="1440"/>
        </w:tabs>
        <w:ind w:left="1440" w:hanging="360"/>
      </w:pPr>
      <w:rPr>
        <w:rFonts w:hint="default" w:ascii="Courier New" w:hAnsi="Courier New" w:cs="Courier New"/>
      </w:rPr>
    </w:lvl>
    <w:lvl w:ilvl="2" w:tplc="04070005">
      <w:start w:val="1"/>
      <w:numFmt w:val="bullet"/>
      <w:lvlText w:val=""/>
      <w:lvlJc w:val="left"/>
      <w:pPr>
        <w:tabs>
          <w:tab w:val="num" w:pos="2160"/>
        </w:tabs>
        <w:ind w:left="2160" w:hanging="360"/>
      </w:pPr>
      <w:rPr>
        <w:rFonts w:hint="default" w:ascii="Wingdings" w:hAnsi="Wingdings" w:cs="Wingdings"/>
      </w:rPr>
    </w:lvl>
    <w:lvl w:ilvl="3" w:tplc="04070001">
      <w:start w:val="1"/>
      <w:numFmt w:val="bullet"/>
      <w:lvlText w:val=""/>
      <w:lvlJc w:val="left"/>
      <w:pPr>
        <w:tabs>
          <w:tab w:val="num" w:pos="2880"/>
        </w:tabs>
        <w:ind w:left="2880" w:hanging="360"/>
      </w:pPr>
      <w:rPr>
        <w:rFonts w:hint="default" w:ascii="Symbol" w:hAnsi="Symbol" w:cs="Symbol"/>
      </w:rPr>
    </w:lvl>
    <w:lvl w:ilvl="4" w:tplc="04070003">
      <w:start w:val="1"/>
      <w:numFmt w:val="bullet"/>
      <w:lvlText w:val="o"/>
      <w:lvlJc w:val="left"/>
      <w:pPr>
        <w:tabs>
          <w:tab w:val="num" w:pos="3600"/>
        </w:tabs>
        <w:ind w:left="3600" w:hanging="360"/>
      </w:pPr>
      <w:rPr>
        <w:rFonts w:hint="default" w:ascii="Courier New" w:hAnsi="Courier New" w:cs="Courier New"/>
      </w:rPr>
    </w:lvl>
    <w:lvl w:ilvl="5" w:tplc="04070005">
      <w:start w:val="1"/>
      <w:numFmt w:val="bullet"/>
      <w:lvlText w:val=""/>
      <w:lvlJc w:val="left"/>
      <w:pPr>
        <w:tabs>
          <w:tab w:val="num" w:pos="4320"/>
        </w:tabs>
        <w:ind w:left="4320" w:hanging="360"/>
      </w:pPr>
      <w:rPr>
        <w:rFonts w:hint="default" w:ascii="Wingdings" w:hAnsi="Wingdings" w:cs="Wingdings"/>
      </w:rPr>
    </w:lvl>
    <w:lvl w:ilvl="6" w:tplc="04070001">
      <w:start w:val="1"/>
      <w:numFmt w:val="bullet"/>
      <w:lvlText w:val=""/>
      <w:lvlJc w:val="left"/>
      <w:pPr>
        <w:tabs>
          <w:tab w:val="num" w:pos="5040"/>
        </w:tabs>
        <w:ind w:left="5040" w:hanging="360"/>
      </w:pPr>
      <w:rPr>
        <w:rFonts w:hint="default" w:ascii="Symbol" w:hAnsi="Symbol" w:cs="Symbol"/>
      </w:rPr>
    </w:lvl>
    <w:lvl w:ilvl="7" w:tplc="04070003">
      <w:start w:val="1"/>
      <w:numFmt w:val="bullet"/>
      <w:lvlText w:val="o"/>
      <w:lvlJc w:val="left"/>
      <w:pPr>
        <w:tabs>
          <w:tab w:val="num" w:pos="5760"/>
        </w:tabs>
        <w:ind w:left="5760" w:hanging="360"/>
      </w:pPr>
      <w:rPr>
        <w:rFonts w:hint="default" w:ascii="Courier New" w:hAnsi="Courier New" w:cs="Courier New"/>
      </w:rPr>
    </w:lvl>
    <w:lvl w:ilvl="8" w:tplc="04070005">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4F105D58"/>
    <w:multiLevelType w:val="hybridMultilevel"/>
    <w:tmpl w:val="E6CA6B26"/>
    <w:lvl w:ilvl="0" w:tplc="BF329C52">
      <w:start w:val="1"/>
      <w:numFmt w:val="bullet"/>
      <w:lvlText w:val=""/>
      <w:lvlJc w:val="left"/>
      <w:pPr>
        <w:tabs>
          <w:tab w:val="num" w:pos="360"/>
        </w:tabs>
        <w:ind w:left="360" w:hanging="360"/>
      </w:pPr>
      <w:rPr>
        <w:rFonts w:hint="default" w:ascii="Symbol" w:hAnsi="Symbol"/>
      </w:rPr>
    </w:lvl>
    <w:lvl w:ilvl="1" w:tplc="04070003">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5E8673DC"/>
    <w:multiLevelType w:val="hybridMultilevel"/>
    <w:tmpl w:val="8DD47ED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7" w15:restartNumberingAfterBreak="0">
    <w:nsid w:val="5F8B3367"/>
    <w:multiLevelType w:val="hybridMultilevel"/>
    <w:tmpl w:val="8A427C6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8" w15:restartNumberingAfterBreak="0">
    <w:nsid w:val="6629754C"/>
    <w:multiLevelType w:val="hybridMultilevel"/>
    <w:tmpl w:val="808CFFE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9" w15:restartNumberingAfterBreak="0">
    <w:nsid w:val="6A77168A"/>
    <w:multiLevelType w:val="hybridMultilevel"/>
    <w:tmpl w:val="D81A13FC"/>
    <w:lvl w:ilvl="0" w:tplc="7BAAAE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17845CC"/>
    <w:multiLevelType w:val="hybridMultilevel"/>
    <w:tmpl w:val="B1BCF524"/>
    <w:lvl w:ilvl="0" w:tplc="BF329C52">
      <w:start w:val="1"/>
      <w:numFmt w:val="bullet"/>
      <w:lvlText w:val=""/>
      <w:lvlJc w:val="left"/>
      <w:pPr>
        <w:tabs>
          <w:tab w:val="num" w:pos="360"/>
        </w:tabs>
        <w:ind w:left="36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hint="default" w:cs="Times New Roman" w:asciiTheme="minorHAnsi" w:hAnsiTheme="minorHAnsi"/>
        <w:b/>
        <w:i w:val="0"/>
        <w:sz w:val="24"/>
      </w:rPr>
    </w:lvl>
    <w:lvl w:ilvl="1">
      <w:start w:val="1"/>
      <w:numFmt w:val="decimal"/>
      <w:pStyle w:val="berschrift2"/>
      <w:lvlText w:val="%1.%2"/>
      <w:lvlJc w:val="left"/>
      <w:pPr>
        <w:tabs>
          <w:tab w:val="num" w:pos="576"/>
        </w:tabs>
        <w:ind w:left="576" w:hanging="576"/>
      </w:pPr>
      <w:rPr>
        <w:rFonts w:hint="default" w:cs="Times New Roman"/>
      </w:rPr>
    </w:lvl>
    <w:lvl w:ilvl="2">
      <w:start w:val="1"/>
      <w:numFmt w:val="decimal"/>
      <w:pStyle w:val="berschrift3"/>
      <w:lvlText w:val="%1.%2.%3"/>
      <w:lvlJc w:val="left"/>
      <w:pPr>
        <w:tabs>
          <w:tab w:val="num" w:pos="720"/>
        </w:tabs>
        <w:ind w:left="720" w:hanging="720"/>
      </w:pPr>
      <w:rPr>
        <w:rFonts w:hint="default" w:cs="Times New Roman"/>
        <w:b/>
        <w:i w:val="0"/>
        <w:sz w:val="24"/>
      </w:rPr>
    </w:lvl>
    <w:lvl w:ilvl="3">
      <w:start w:val="1"/>
      <w:numFmt w:val="decimal"/>
      <w:pStyle w:val="berschrift4"/>
      <w:lvlText w:val="%1.%2.%3.%4"/>
      <w:lvlJc w:val="left"/>
      <w:pPr>
        <w:tabs>
          <w:tab w:val="num" w:pos="864"/>
        </w:tabs>
        <w:ind w:left="864" w:hanging="864"/>
      </w:pPr>
      <w:rPr>
        <w:rFonts w:hint="default" w:cs="Times New Roman"/>
      </w:rPr>
    </w:lvl>
    <w:lvl w:ilvl="4">
      <w:start w:val="1"/>
      <w:numFmt w:val="decimal"/>
      <w:pStyle w:val="berschrift5"/>
      <w:lvlText w:val="%1.%2.%3.%4.%5"/>
      <w:lvlJc w:val="left"/>
      <w:pPr>
        <w:tabs>
          <w:tab w:val="num" w:pos="1008"/>
        </w:tabs>
        <w:ind w:left="1008" w:hanging="1008"/>
      </w:pPr>
      <w:rPr>
        <w:rFonts w:hint="default" w:cs="Times New Roman"/>
      </w:rPr>
    </w:lvl>
    <w:lvl w:ilvl="5">
      <w:start w:val="1"/>
      <w:numFmt w:val="decimal"/>
      <w:pStyle w:val="berschrift6"/>
      <w:lvlText w:val="%1.%2.%3.%4.%5.%6"/>
      <w:lvlJc w:val="left"/>
      <w:pPr>
        <w:tabs>
          <w:tab w:val="num" w:pos="1152"/>
        </w:tabs>
        <w:ind w:left="1152" w:hanging="1152"/>
      </w:pPr>
      <w:rPr>
        <w:rFonts w:hint="default" w:cs="Times New Roman"/>
      </w:rPr>
    </w:lvl>
    <w:lvl w:ilvl="6">
      <w:start w:val="1"/>
      <w:numFmt w:val="decimal"/>
      <w:pStyle w:val="berschrift7"/>
      <w:lvlText w:val="%1.%2.%3.%4.%5.%6.%7"/>
      <w:lvlJc w:val="left"/>
      <w:pPr>
        <w:tabs>
          <w:tab w:val="num" w:pos="1296"/>
        </w:tabs>
        <w:ind w:left="1296" w:hanging="1296"/>
      </w:pPr>
      <w:rPr>
        <w:rFonts w:hint="default" w:cs="Times New Roman"/>
      </w:rPr>
    </w:lvl>
    <w:lvl w:ilvl="7">
      <w:start w:val="1"/>
      <w:numFmt w:val="decimal"/>
      <w:pStyle w:val="berschrift8"/>
      <w:lvlText w:val="%1.%2.%3.%4.%5.%6.%7.%8"/>
      <w:lvlJc w:val="left"/>
      <w:pPr>
        <w:tabs>
          <w:tab w:val="num" w:pos="1440"/>
        </w:tabs>
        <w:ind w:left="1440" w:hanging="1440"/>
      </w:pPr>
      <w:rPr>
        <w:rFonts w:hint="default" w:cs="Times New Roman"/>
      </w:rPr>
    </w:lvl>
    <w:lvl w:ilvl="8">
      <w:start w:val="1"/>
      <w:numFmt w:val="decimal"/>
      <w:pStyle w:val="berschrift9"/>
      <w:lvlText w:val="%1.%2.%3.%4.%5.%6.%7.%8.%9"/>
      <w:lvlJc w:val="left"/>
      <w:pPr>
        <w:tabs>
          <w:tab w:val="num" w:pos="1584"/>
        </w:tabs>
        <w:ind w:left="1584" w:hanging="1584"/>
      </w:pPr>
      <w:rPr>
        <w:rFonts w:hint="default" w:cs="Times New Roman"/>
      </w:rPr>
    </w:lvl>
  </w:abstractNum>
  <w:abstractNum w:abstractNumId="32" w15:restartNumberingAfterBreak="0">
    <w:nsid w:val="7CF92BAC"/>
    <w:multiLevelType w:val="singleLevel"/>
    <w:tmpl w:val="4154A152"/>
    <w:lvl w:ilvl="0">
      <w:start w:val="1"/>
      <w:numFmt w:val="bullet"/>
      <w:lvlText w:val="-"/>
      <w:lvlJc w:val="left"/>
      <w:pPr>
        <w:tabs>
          <w:tab w:val="num" w:pos="1774"/>
        </w:tabs>
        <w:ind w:left="1774" w:hanging="360"/>
      </w:pPr>
      <w:rPr>
        <w:rFonts w:hint="default" w:ascii="Times New Roman" w:hAnsi="Times New Roman" w:cs="Times New Roman"/>
      </w:rPr>
    </w:lvl>
  </w:abstractNum>
  <w:abstractNum w:abstractNumId="33" w15:restartNumberingAfterBreak="0">
    <w:nsid w:val="7EFF4B2E"/>
    <w:multiLevelType w:val="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1"/>
  </w:num>
  <w:num w:numId="2">
    <w:abstractNumId w:val="33"/>
  </w:num>
  <w:num w:numId="3">
    <w:abstractNumId w:val="26"/>
  </w:num>
  <w:num w:numId="4">
    <w:abstractNumId w:val="19"/>
  </w:num>
  <w:num w:numId="5">
    <w:abstractNumId w:val="28"/>
  </w:num>
  <w:num w:numId="6">
    <w:abstractNumId w:val="13"/>
  </w:num>
  <w:num w:numId="7">
    <w:abstractNumId w:val="31"/>
  </w:num>
  <w:num w:numId="8">
    <w:abstractNumId w:val="31"/>
  </w:num>
  <w:num w:numId="9">
    <w:abstractNumId w:val="31"/>
  </w:num>
  <w:num w:numId="10">
    <w:abstractNumId w:val="31"/>
  </w:num>
  <w:num w:numId="11">
    <w:abstractNumId w:val="31"/>
  </w:num>
  <w:num w:numId="12">
    <w:abstractNumId w:val="31"/>
  </w:num>
  <w:num w:numId="13">
    <w:abstractNumId w:val="31"/>
  </w:num>
  <w:num w:numId="14">
    <w:abstractNumId w:val="31"/>
  </w:num>
  <w:num w:numId="15">
    <w:abstractNumId w:val="11"/>
  </w:num>
  <w:num w:numId="16">
    <w:abstractNumId w:val="20"/>
  </w:num>
  <w:num w:numId="17">
    <w:abstractNumId w:val="22"/>
  </w:num>
  <w:num w:numId="18">
    <w:abstractNumId w:val="31"/>
  </w:num>
  <w:num w:numId="19">
    <w:abstractNumId w:val="31"/>
  </w:num>
  <w:num w:numId="20">
    <w:abstractNumId w:val="12"/>
  </w:num>
  <w:num w:numId="21">
    <w:abstractNumId w:val="27"/>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9"/>
  </w:num>
  <w:num w:numId="33">
    <w:abstractNumId w:val="25"/>
  </w:num>
  <w:num w:numId="34">
    <w:abstractNumId w:val="30"/>
  </w:num>
  <w:num w:numId="35">
    <w:abstractNumId w:val="16"/>
  </w:num>
  <w:num w:numId="36">
    <w:abstractNumId w:val="15"/>
  </w:num>
  <w:num w:numId="37">
    <w:abstractNumId w:val="14"/>
  </w:num>
  <w:num w:numId="38">
    <w:abstractNumId w:val="23"/>
  </w:num>
  <w:num w:numId="39">
    <w:abstractNumId w:val="32"/>
  </w:num>
  <w:num w:numId="40">
    <w:abstractNumId w:val="24"/>
  </w:num>
  <w:num w:numId="41">
    <w:abstractNumId w:val="18"/>
  </w:num>
  <w:num w:numId="42">
    <w:abstractNumId w:val="17"/>
  </w:num>
  <w:num w:numId="43">
    <w:abstractNumId w:val="10"/>
  </w:num>
  <w:num w:numId="44">
    <w:abstractNumId w:val="2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feldt, Christiane">
    <w15:presenceInfo w15:providerId="AD" w15:userId="S-1-5-21-1057563376-1269908281-367356602-29515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12BD3"/>
    <w:rsid w:val="00023FB0"/>
    <w:rsid w:val="00044986"/>
    <w:rsid w:val="0004551A"/>
    <w:rsid w:val="00045B61"/>
    <w:rsid w:val="0005359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84D3C"/>
    <w:rsid w:val="001C7189"/>
    <w:rsid w:val="001E49D0"/>
    <w:rsid w:val="001F5E02"/>
    <w:rsid w:val="001F630E"/>
    <w:rsid w:val="0021681D"/>
    <w:rsid w:val="00230C6B"/>
    <w:rsid w:val="002418EF"/>
    <w:rsid w:val="002550CB"/>
    <w:rsid w:val="002726DD"/>
    <w:rsid w:val="0028483C"/>
    <w:rsid w:val="00291DA7"/>
    <w:rsid w:val="002A1ADA"/>
    <w:rsid w:val="002B751B"/>
    <w:rsid w:val="002C1DDA"/>
    <w:rsid w:val="002D509E"/>
    <w:rsid w:val="002E0F75"/>
    <w:rsid w:val="002E3532"/>
    <w:rsid w:val="002F4A2D"/>
    <w:rsid w:val="00330257"/>
    <w:rsid w:val="00367F4C"/>
    <w:rsid w:val="00387E2F"/>
    <w:rsid w:val="003917CD"/>
    <w:rsid w:val="003A3744"/>
    <w:rsid w:val="003D30EF"/>
    <w:rsid w:val="003D3AE1"/>
    <w:rsid w:val="003F34AC"/>
    <w:rsid w:val="003F6584"/>
    <w:rsid w:val="004036F0"/>
    <w:rsid w:val="00443B3F"/>
    <w:rsid w:val="00467C0A"/>
    <w:rsid w:val="00493F58"/>
    <w:rsid w:val="004B23BB"/>
    <w:rsid w:val="004C6996"/>
    <w:rsid w:val="004D1D2B"/>
    <w:rsid w:val="004E611B"/>
    <w:rsid w:val="005049A1"/>
    <w:rsid w:val="00505BF9"/>
    <w:rsid w:val="00506921"/>
    <w:rsid w:val="005103D9"/>
    <w:rsid w:val="00512712"/>
    <w:rsid w:val="00515497"/>
    <w:rsid w:val="0052351B"/>
    <w:rsid w:val="00524CE5"/>
    <w:rsid w:val="0055342C"/>
    <w:rsid w:val="00574A99"/>
    <w:rsid w:val="00580CFA"/>
    <w:rsid w:val="00581A0D"/>
    <w:rsid w:val="00595CE4"/>
    <w:rsid w:val="005A5E71"/>
    <w:rsid w:val="005B60B9"/>
    <w:rsid w:val="005B7322"/>
    <w:rsid w:val="005C3769"/>
    <w:rsid w:val="005D75EC"/>
    <w:rsid w:val="005E2342"/>
    <w:rsid w:val="005F0992"/>
    <w:rsid w:val="005F3BAE"/>
    <w:rsid w:val="006023F3"/>
    <w:rsid w:val="00627783"/>
    <w:rsid w:val="006307A8"/>
    <w:rsid w:val="006625B8"/>
    <w:rsid w:val="00666E29"/>
    <w:rsid w:val="006712E2"/>
    <w:rsid w:val="00675FDF"/>
    <w:rsid w:val="00690DE7"/>
    <w:rsid w:val="00697C86"/>
    <w:rsid w:val="006A1B8C"/>
    <w:rsid w:val="006B2FE1"/>
    <w:rsid w:val="006B5734"/>
    <w:rsid w:val="006C1322"/>
    <w:rsid w:val="006C560D"/>
    <w:rsid w:val="006D6FDF"/>
    <w:rsid w:val="007029E9"/>
    <w:rsid w:val="00703594"/>
    <w:rsid w:val="00704900"/>
    <w:rsid w:val="007075D3"/>
    <w:rsid w:val="00712B73"/>
    <w:rsid w:val="0071407A"/>
    <w:rsid w:val="00733A22"/>
    <w:rsid w:val="00737116"/>
    <w:rsid w:val="00745448"/>
    <w:rsid w:val="00765294"/>
    <w:rsid w:val="00765BDE"/>
    <w:rsid w:val="007834DE"/>
    <w:rsid w:val="00785DB6"/>
    <w:rsid w:val="007861F1"/>
    <w:rsid w:val="007A0B92"/>
    <w:rsid w:val="007B55A3"/>
    <w:rsid w:val="007D099F"/>
    <w:rsid w:val="007D6F14"/>
    <w:rsid w:val="008020AD"/>
    <w:rsid w:val="00804A9C"/>
    <w:rsid w:val="008055F3"/>
    <w:rsid w:val="008076D7"/>
    <w:rsid w:val="00815EF6"/>
    <w:rsid w:val="00820E0F"/>
    <w:rsid w:val="0083212B"/>
    <w:rsid w:val="00835B98"/>
    <w:rsid w:val="008445CC"/>
    <w:rsid w:val="0085198C"/>
    <w:rsid w:val="008530DD"/>
    <w:rsid w:val="00862D2D"/>
    <w:rsid w:val="008920B8"/>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17D37"/>
    <w:rsid w:val="009226DD"/>
    <w:rsid w:val="0092676B"/>
    <w:rsid w:val="009326BE"/>
    <w:rsid w:val="00936087"/>
    <w:rsid w:val="00941F0B"/>
    <w:rsid w:val="0095068C"/>
    <w:rsid w:val="00965540"/>
    <w:rsid w:val="009660EA"/>
    <w:rsid w:val="00971025"/>
    <w:rsid w:val="0097522E"/>
    <w:rsid w:val="009A0789"/>
    <w:rsid w:val="009A1C92"/>
    <w:rsid w:val="009A4838"/>
    <w:rsid w:val="009A7F94"/>
    <w:rsid w:val="009F0D6E"/>
    <w:rsid w:val="00A31553"/>
    <w:rsid w:val="00A35581"/>
    <w:rsid w:val="00A64178"/>
    <w:rsid w:val="00A728AC"/>
    <w:rsid w:val="00A773F7"/>
    <w:rsid w:val="00A866BA"/>
    <w:rsid w:val="00AC0325"/>
    <w:rsid w:val="00AC1045"/>
    <w:rsid w:val="00AC5B48"/>
    <w:rsid w:val="00AC5F5F"/>
    <w:rsid w:val="00AD167C"/>
    <w:rsid w:val="00AD3C8D"/>
    <w:rsid w:val="00AD4A35"/>
    <w:rsid w:val="00AD5A92"/>
    <w:rsid w:val="00AD60BE"/>
    <w:rsid w:val="00B012F9"/>
    <w:rsid w:val="00B24EE5"/>
    <w:rsid w:val="00B44C07"/>
    <w:rsid w:val="00B460D0"/>
    <w:rsid w:val="00B665CE"/>
    <w:rsid w:val="00B77F64"/>
    <w:rsid w:val="00B96CBD"/>
    <w:rsid w:val="00BA7979"/>
    <w:rsid w:val="00BB7534"/>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01558"/>
    <w:rsid w:val="00D27035"/>
    <w:rsid w:val="00D3339D"/>
    <w:rsid w:val="00D44DF1"/>
    <w:rsid w:val="00D67E32"/>
    <w:rsid w:val="00D71CAA"/>
    <w:rsid w:val="00D91EBD"/>
    <w:rsid w:val="00DB1872"/>
    <w:rsid w:val="00DD7526"/>
    <w:rsid w:val="00DE5730"/>
    <w:rsid w:val="00E108CA"/>
    <w:rsid w:val="00E1540D"/>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3A2B"/>
    <w:rsid w:val="00FC5ADF"/>
    <w:rsid w:val="00FF59EA"/>
    <w:rsid w:val="00FF6CAC"/>
    <w:rsid w:val="0AD03F63"/>
    <w:rsid w:val="15699F20"/>
    <w:rsid w:val="192FCDE1"/>
    <w:rsid w:val="199A1FCA"/>
    <w:rsid w:val="1B3B72DB"/>
    <w:rsid w:val="1CD44A66"/>
    <w:rsid w:val="1CFE4F66"/>
    <w:rsid w:val="1EA698EB"/>
    <w:rsid w:val="1EFBE318"/>
    <w:rsid w:val="22BCB36B"/>
    <w:rsid w:val="23B3B74A"/>
    <w:rsid w:val="270C5B2D"/>
    <w:rsid w:val="32C5D65D"/>
    <w:rsid w:val="33D6AA66"/>
    <w:rsid w:val="37CF5890"/>
    <w:rsid w:val="4157A79B"/>
    <w:rsid w:val="44817225"/>
    <w:rsid w:val="45C1540F"/>
    <w:rsid w:val="4682132A"/>
    <w:rsid w:val="4A65057F"/>
    <w:rsid w:val="4AC13B54"/>
    <w:rsid w:val="4D7919A1"/>
    <w:rsid w:val="5BE4D238"/>
    <w:rsid w:val="5FEE5AF2"/>
    <w:rsid w:val="639D1765"/>
    <w:rsid w:val="646440EF"/>
    <w:rsid w:val="69807309"/>
    <w:rsid w:val="6BC39D28"/>
    <w:rsid w:val="7194DF21"/>
    <w:rsid w:val="72F5093D"/>
    <w:rsid w:val="73E602D0"/>
    <w:rsid w:val="758FFCC4"/>
    <w:rsid w:val="784A3059"/>
    <w:rsid w:val="785D239A"/>
    <w:rsid w:val="78D79615"/>
    <w:rsid w:val="7B398E64"/>
    <w:rsid w:val="7E0AAE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92AEBFC"/>
  <w15:docId w15:val="{EF59C95C-5028-4C8F-B8C2-17732FE84C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pPr>
      <w:spacing w:before="60"/>
    </w:pPr>
    <w:rPr>
      <w:rFonts w:ascii="Arial" w:hAnsi="Arial"/>
    </w:rPr>
  </w:style>
  <w:style w:type="paragraph" w:styleId="berschrift1">
    <w:name w:val="heading 1"/>
    <w:basedOn w:val="Standard"/>
    <w:next w:val="Standard"/>
    <w:link w:val="berschrift1Zchn"/>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1"/>
      </w:numPr>
      <w:outlineLvl w:val="1"/>
    </w:pPr>
    <w:rPr>
      <w:b/>
    </w:rPr>
  </w:style>
  <w:style w:type="paragraph" w:styleId="berschrift3">
    <w:name w:val="heading 3"/>
    <w:basedOn w:val="Standard"/>
    <w:next w:val="Standard"/>
    <w:link w:val="berschrift3Zchn"/>
    <w:qFormat/>
    <w:pPr>
      <w:keepNext/>
      <w:numPr>
        <w:ilvl w:val="2"/>
        <w:numId w:val="1"/>
      </w:numPr>
      <w:spacing w:before="240" w:after="60"/>
      <w:outlineLvl w:val="2"/>
    </w:pPr>
    <w:rPr>
      <w:b/>
    </w:rPr>
  </w:style>
  <w:style w:type="paragraph" w:styleId="berschrift4">
    <w:name w:val="heading 4"/>
    <w:basedOn w:val="Standard"/>
    <w:next w:val="Standard"/>
    <w:link w:val="berschrift4Zchn"/>
    <w:qFormat/>
    <w:pPr>
      <w:keepNext/>
      <w:numPr>
        <w:ilvl w:val="3"/>
        <w:numId w:val="1"/>
      </w:numPr>
      <w:spacing w:before="240" w:after="60"/>
      <w:outlineLvl w:val="3"/>
    </w:pPr>
    <w:rPr>
      <w:b/>
      <w:sz w:val="24"/>
    </w:rPr>
  </w:style>
  <w:style w:type="paragraph" w:styleId="berschrift5">
    <w:name w:val="heading 5"/>
    <w:basedOn w:val="Standard"/>
    <w:next w:val="Standard"/>
    <w:link w:val="berschrift5Zchn"/>
    <w:qFormat/>
    <w:pPr>
      <w:numPr>
        <w:ilvl w:val="4"/>
        <w:numId w:val="1"/>
      </w:numPr>
      <w:spacing w:before="240" w:after="60"/>
      <w:outlineLvl w:val="4"/>
    </w:pPr>
    <w:rPr>
      <w:sz w:val="22"/>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link w:val="berschrift1"/>
    <w:rsid w:val="00A11B2B"/>
    <w:rPr>
      <w:rFonts w:ascii="Arial" w:hAnsi="Arial"/>
      <w:b/>
      <w:kern w:val="28"/>
      <w:sz w:val="24"/>
      <w:u w:val="single"/>
    </w:rPr>
  </w:style>
  <w:style w:type="character" w:styleId="berschrift2Zchn" w:customStyle="1">
    <w:name w:val="Überschrift 2 Zchn"/>
    <w:link w:val="berschrift2"/>
    <w:rsid w:val="00A11B2B"/>
    <w:rPr>
      <w:rFonts w:ascii="Arial" w:hAnsi="Arial"/>
      <w:b/>
    </w:rPr>
  </w:style>
  <w:style w:type="character" w:styleId="berschrift3Zchn" w:customStyle="1">
    <w:name w:val="Überschrift 3 Zchn"/>
    <w:link w:val="berschrift3"/>
    <w:uiPriority w:val="9"/>
    <w:rsid w:val="00A11B2B"/>
    <w:rPr>
      <w:rFonts w:ascii="Arial" w:hAnsi="Arial"/>
      <w:b/>
    </w:rPr>
  </w:style>
  <w:style w:type="character" w:styleId="berschrift4Zchn" w:customStyle="1">
    <w:name w:val="Überschrift 4 Zchn"/>
    <w:link w:val="berschrift4"/>
    <w:rsid w:val="00A11B2B"/>
    <w:rPr>
      <w:rFonts w:ascii="Arial" w:hAnsi="Arial"/>
      <w:b/>
      <w:sz w:val="24"/>
    </w:rPr>
  </w:style>
  <w:style w:type="character" w:styleId="berschrift5Zchn" w:customStyle="1">
    <w:name w:val="Überschrift 5 Zchn"/>
    <w:link w:val="berschrift5"/>
    <w:rsid w:val="00A11B2B"/>
    <w:rPr>
      <w:rFonts w:ascii="Arial" w:hAnsi="Arial"/>
      <w:sz w:val="22"/>
    </w:rPr>
  </w:style>
  <w:style w:type="character" w:styleId="berschrift6Zchn" w:customStyle="1">
    <w:name w:val="Überschrift 6 Zchn"/>
    <w:link w:val="berschrift6"/>
    <w:rsid w:val="00A11B2B"/>
    <w:rPr>
      <w:i/>
      <w:sz w:val="22"/>
    </w:rPr>
  </w:style>
  <w:style w:type="character" w:styleId="berschrift7Zchn" w:customStyle="1">
    <w:name w:val="Überschrift 7 Zchn"/>
    <w:link w:val="berschrift7"/>
    <w:rsid w:val="00A11B2B"/>
    <w:rPr>
      <w:rFonts w:ascii="Arial" w:hAnsi="Arial"/>
      <w:b/>
    </w:rPr>
  </w:style>
  <w:style w:type="character" w:styleId="berschrift8Zchn" w:customStyle="1">
    <w:name w:val="Überschrift 8 Zchn"/>
    <w:link w:val="berschrift8"/>
    <w:rsid w:val="00A11B2B"/>
    <w:rPr>
      <w:rFonts w:ascii="Arial" w:hAnsi="Arial"/>
      <w:b/>
      <w:sz w:val="16"/>
    </w:rPr>
  </w:style>
  <w:style w:type="character" w:styleId="berschrift9Zchn" w:customStyle="1">
    <w:name w:val="Überschrift 9 Zchn"/>
    <w:link w:val="berschrift9"/>
    <w:rsid w:val="00A11B2B"/>
    <w:rPr>
      <w:rFonts w:ascii="Arial" w:hAnsi="Arial"/>
      <w:b/>
      <w:i/>
      <w:sz w:val="18"/>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styleId="KopfzeileZchn" w:customStyle="1">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pPr>
      <w:tabs>
        <w:tab w:val="center" w:pos="4536"/>
        <w:tab w:val="right" w:pos="9072"/>
      </w:tabs>
    </w:pPr>
  </w:style>
  <w:style w:type="character" w:styleId="FuzeileZchn" w:customStyle="1">
    <w:name w:val="Fußzeile Zchn"/>
    <w:link w:val="Fuzeile"/>
    <w:uiPriority w:val="99"/>
    <w:locked/>
    <w:rsid w:val="00690DE7"/>
    <w:rPr>
      <w:rFonts w:ascii="Arial" w:hAnsi="Arial"/>
      <w:lang w:val="de-DE" w:eastAsia="de-DE"/>
    </w:rPr>
  </w:style>
  <w:style w:type="character" w:styleId="Seitenzahl">
    <w:name w:val="page number"/>
    <w:rsid w:val="00A728AC"/>
    <w:rPr>
      <w:rFonts w:ascii="Arial" w:hAnsi="Arial"/>
      <w:sz w:val="16"/>
    </w:rPr>
  </w:style>
  <w:style w:type="paragraph" w:styleId="Textkrper">
    <w:name w:val="Body Text"/>
    <w:basedOn w:val="Standard"/>
    <w:link w:val="TextkrperZchn"/>
    <w:rPr>
      <w:b/>
      <w:color w:val="0000FF"/>
    </w:rPr>
  </w:style>
  <w:style w:type="character" w:styleId="TextkrperZchn" w:customStyle="1">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styleId="Textkrper-ZeileneinzugZchn" w:customStyle="1">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styleId="Textkrper-Einzug2Zchn" w:customStyle="1">
    <w:name w:val="Textkörper-Einzug 2 Zchn"/>
    <w:link w:val="Textkrper-Einzug2"/>
    <w:uiPriority w:val="99"/>
    <w:semiHidden/>
    <w:rsid w:val="00A11B2B"/>
    <w:rPr>
      <w:rFonts w:ascii="Arial" w:hAnsi="Arial"/>
    </w:rPr>
  </w:style>
  <w:style w:type="paragraph" w:styleId="Textkrper2">
    <w:name w:val="Body Text 2"/>
    <w:basedOn w:val="Standard"/>
    <w:link w:val="Textkrper2Zchn"/>
    <w:rPr>
      <w:sz w:val="18"/>
    </w:rPr>
  </w:style>
  <w:style w:type="character" w:styleId="Textkrper2Zchn" w:customStyle="1">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styleId="Textkrper-Einzug3Zchn" w:customStyle="1">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rPr>
      <w:sz w:val="16"/>
    </w:rPr>
  </w:style>
  <w:style w:type="character" w:styleId="Textkrper3Zchn" w:customStyle="1">
    <w:name w:val="Textkörper 3 Zchn"/>
    <w:link w:val="Textkrper3"/>
    <w:uiPriority w:val="99"/>
    <w:semiHidden/>
    <w:rsid w:val="00A11B2B"/>
    <w:rPr>
      <w:rFonts w:ascii="Arial" w:hAnsi="Arial"/>
      <w:sz w:val="16"/>
      <w:szCs w:val="16"/>
    </w:rPr>
  </w:style>
  <w:style w:type="paragraph" w:styleId="Basis-Inhaltsverzeichnis" w:customStyle="1">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hAnsi="Times New Roman" w:eastAsia="SimSu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styleId="KommentartextZchn" w:customStyle="1">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styleId="KommentarthemaZchn" w:customStyle="1">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styleId="SprechblasentextZchn" w:customStyle="1">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nhideWhenUsed/>
    <w:rsid w:val="00904F6E"/>
    <w:rPr>
      <w:color w:val="0000FF"/>
      <w:u w:val="single"/>
    </w:rPr>
  </w:style>
  <w:style w:type="paragraph" w:styleId="TableContents" w:customStyle="1">
    <w:name w:val="Table Contents"/>
    <w:basedOn w:val="Standard"/>
    <w:rsid w:val="00E1540D"/>
    <w:pPr>
      <w:widowControl w:val="0"/>
      <w:suppressLineNumbers/>
      <w:suppressAutoHyphens/>
      <w:autoSpaceDN w:val="0"/>
      <w:spacing w:before="0"/>
      <w:textAlignment w:val="baseline"/>
    </w:pPr>
    <w:rPr>
      <w:rFonts w:ascii="Times New Roman" w:hAnsi="Times New Roman" w:eastAsia="SimSun" w:cs="Tahoma"/>
      <w:kern w:val="3"/>
      <w:sz w:val="24"/>
      <w:szCs w:val="24"/>
      <w:lang w:eastAsia="zh-CN" w:bidi="hi-IN"/>
    </w:rPr>
  </w:style>
  <w:style w:type="paragraph" w:styleId="QEP-FuzeileUV" w:customStyle="1">
    <w:name w:val="QEP-Fußzeile UV"/>
    <w:basedOn w:val="Standard"/>
    <w:rsid w:val="000D052C"/>
    <w:pPr>
      <w:widowControl w:val="0"/>
      <w:tabs>
        <w:tab w:val="center" w:pos="4536"/>
        <w:tab w:val="right" w:pos="9072"/>
      </w:tabs>
      <w:suppressAutoHyphens/>
      <w:autoSpaceDN w:val="0"/>
      <w:spacing w:before="0"/>
      <w:textAlignment w:val="baseline"/>
    </w:pPr>
    <w:rPr>
      <w:rFonts w:ascii="Tahoma" w:hAnsi="Tahoma" w:eastAsia="SimSun"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paragraph" w:styleId="StandardWeb">
    <w:name w:val="Normal (Web)"/>
    <w:basedOn w:val="Standard"/>
    <w:uiPriority w:val="99"/>
    <w:semiHidden/>
    <w:unhideWhenUsed/>
    <w:rsid w:val="00D01558"/>
    <w:pPr>
      <w:spacing w:before="100" w:beforeAutospacing="1" w:after="100" w:afterAutospacing="1"/>
    </w:pPr>
    <w:rPr>
      <w:rFonts w:ascii="Times New Roman" w:hAnsi="Times New Roman"/>
      <w:sz w:val="24"/>
      <w:szCs w:val="24"/>
    </w:rPr>
  </w:style>
  <w:style w:type="table" w:styleId="Tabellenraster1" w:customStyle="1">
    <w:name w:val="Tabellenraster1"/>
    <w:basedOn w:val="NormaleTabelle"/>
    <w:next w:val="Tabellenraster"/>
    <w:uiPriority w:val="59"/>
    <w:rsid w:val="00184D3C"/>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854649">
      <w:bodyDiv w:val="1"/>
      <w:marLeft w:val="0"/>
      <w:marRight w:val="0"/>
      <w:marTop w:val="0"/>
      <w:marBottom w:val="0"/>
      <w:divBdr>
        <w:top w:val="none" w:sz="0" w:space="0" w:color="auto"/>
        <w:left w:val="none" w:sz="0" w:space="0" w:color="auto"/>
        <w:bottom w:val="none" w:sz="0" w:space="0" w:color="auto"/>
        <w:right w:val="none" w:sz="0" w:space="0" w:color="auto"/>
      </w:divBdr>
    </w:div>
    <w:div w:id="1731341247">
      <w:bodyDiv w:val="1"/>
      <w:marLeft w:val="0"/>
      <w:marRight w:val="0"/>
      <w:marTop w:val="0"/>
      <w:marBottom w:val="0"/>
      <w:divBdr>
        <w:top w:val="none" w:sz="0" w:space="0" w:color="auto"/>
        <w:left w:val="none" w:sz="0" w:space="0" w:color="auto"/>
        <w:bottom w:val="none" w:sz="0" w:space="0" w:color="auto"/>
        <w:right w:val="none" w:sz="0" w:space="0" w:color="auto"/>
      </w:divBdr>
    </w:div>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microsoft.com/office/2016/09/relationships/commentsIds" Target="commentsIds.xml" Id="R082d36407e6b483d"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8/08/relationships/commentsExtensible" Target="commentsExtensible.xml" Id="R892fdbbbbc0e44e5"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A34C7845C88B4589819AB139DE35DD" ma:contentTypeVersion="11" ma:contentTypeDescription="Create a new document." ma:contentTypeScope="" ma:versionID="addbce2590464069bc4989d0f8c63b4d">
  <xsd:schema xmlns:xsd="http://www.w3.org/2001/XMLSchema" xmlns:xs="http://www.w3.org/2001/XMLSchema" xmlns:p="http://schemas.microsoft.com/office/2006/metadata/properties" xmlns:ns3="d0d5103c-b90a-4a38-b610-628dbca45d0e" xmlns:ns4="63bc265c-ce59-4c31-a2a5-336a7fcf9d48" targetNamespace="http://schemas.microsoft.com/office/2006/metadata/properties" ma:root="true" ma:fieldsID="2553b743d322a6f375146dffbe898f4e" ns3:_="" ns4:_="">
    <xsd:import namespace="d0d5103c-b90a-4a38-b610-628dbca45d0e"/>
    <xsd:import namespace="63bc265c-ce59-4c31-a2a5-336a7fcf9d4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d5103c-b90a-4a38-b610-628dbca45d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c265c-ce59-4c31-a2a5-336a7fcf9d4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37141-C807-49B3-8C66-71615A924E94}">
  <ds:schemaRefs>
    <ds:schemaRef ds:uri="http://schemas.microsoft.com/sharepoint/v3/contenttype/forms"/>
  </ds:schemaRefs>
</ds:datastoreItem>
</file>

<file path=customXml/itemProps2.xml><?xml version="1.0" encoding="utf-8"?>
<ds:datastoreItem xmlns:ds="http://schemas.openxmlformats.org/officeDocument/2006/customXml" ds:itemID="{29C89997-BF10-4A7F-BA7D-B73BDEDA6F37}">
  <ds:schemaRefs>
    <ds:schemaRef ds:uri="d0d5103c-b90a-4a38-b610-628dbca45d0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3bc265c-ce59-4c31-a2a5-336a7fcf9d48"/>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7D542B1-5E98-4D86-8162-B7A5EF868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d5103c-b90a-4a38-b610-628dbca45d0e"/>
    <ds:schemaRef ds:uri="63bc265c-ce59-4c31-a2a5-336a7fcf9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4D9F05-6A76-48C7-8310-DEB6C8E3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282</Words>
  <Characters>2153</Characters>
  <Application>Microsoft Office Word</Application>
  <DocSecurity>0</DocSecurity>
  <Lines>17</Lines>
  <Paragraphs>4</Paragraphs>
  <ScaleCrop>false</ScaleCrop>
  <Company>Friedrich-Schiller-Universität</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10</cp:revision>
  <cp:lastPrinted>2000-09-07T05:37:00Z</cp:lastPrinted>
  <dcterms:created xsi:type="dcterms:W3CDTF">2020-06-18T07:16:00Z</dcterms:created>
  <dcterms:modified xsi:type="dcterms:W3CDTF">2020-06-24T12:25:00Z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0x010100E4A34C7845C88B4589819AB139DE35DD</vt:lpwstr>
  </property>
</Properties>
</file>